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46D2E" w14:textId="77777777" w:rsidR="000E1B93" w:rsidRPr="00D71BA0" w:rsidRDefault="000E1B93">
      <w:pPr>
        <w:rPr>
          <w:rFonts w:ascii="Times New Roman" w:hAnsi="Times New Roman" w:cs="Times New Roman"/>
          <w:sz w:val="20"/>
          <w:szCs w:val="20"/>
        </w:rPr>
      </w:pPr>
    </w:p>
    <w:p w14:paraId="5A8DCECA" w14:textId="426AE4B3" w:rsidR="00CD72C9" w:rsidRPr="00D71BA0" w:rsidRDefault="00CD72C9" w:rsidP="002439CA">
      <w:pPr>
        <w:jc w:val="right"/>
        <w:rPr>
          <w:rFonts w:ascii="Times New Roman" w:hAnsi="Times New Roman" w:cs="Times New Roman"/>
          <w:b/>
          <w:bCs/>
          <w:sz w:val="20"/>
          <w:szCs w:val="20"/>
        </w:rPr>
      </w:pPr>
      <w:r w:rsidRPr="00D71BA0">
        <w:rPr>
          <w:rFonts w:ascii="Times New Roman" w:hAnsi="Times New Roman" w:cs="Times New Roman"/>
          <w:b/>
          <w:bCs/>
          <w:sz w:val="20"/>
          <w:szCs w:val="20"/>
        </w:rPr>
        <w:t>EELNÕU</w:t>
      </w:r>
    </w:p>
    <w:p w14:paraId="06F9467D" w14:textId="38B3E3F5" w:rsidR="00CD72C9" w:rsidRPr="00D71BA0" w:rsidRDefault="00047285" w:rsidP="002439CA">
      <w:pPr>
        <w:jc w:val="right"/>
        <w:rPr>
          <w:rFonts w:ascii="Times New Roman" w:hAnsi="Times New Roman" w:cs="Times New Roman"/>
          <w:sz w:val="20"/>
          <w:szCs w:val="20"/>
        </w:rPr>
      </w:pPr>
      <w:r w:rsidRPr="00D71BA0">
        <w:rPr>
          <w:rFonts w:ascii="Times New Roman" w:hAnsi="Times New Roman" w:cs="Times New Roman"/>
          <w:sz w:val="20"/>
          <w:szCs w:val="20"/>
        </w:rPr>
        <w:t>2</w:t>
      </w:r>
      <w:r w:rsidR="007F4EA3">
        <w:rPr>
          <w:rFonts w:ascii="Times New Roman" w:hAnsi="Times New Roman" w:cs="Times New Roman"/>
          <w:sz w:val="20"/>
          <w:szCs w:val="20"/>
        </w:rPr>
        <w:t>3</w:t>
      </w:r>
      <w:r w:rsidR="00CD72C9" w:rsidRPr="00D71BA0">
        <w:rPr>
          <w:rFonts w:ascii="Times New Roman" w:hAnsi="Times New Roman" w:cs="Times New Roman"/>
          <w:sz w:val="20"/>
          <w:szCs w:val="20"/>
        </w:rPr>
        <w:t>.</w:t>
      </w:r>
      <w:r w:rsidR="00EF4D38" w:rsidRPr="00D71BA0">
        <w:rPr>
          <w:rFonts w:ascii="Times New Roman" w:hAnsi="Times New Roman" w:cs="Times New Roman"/>
          <w:sz w:val="20"/>
          <w:szCs w:val="20"/>
        </w:rPr>
        <w:t>0</w:t>
      </w:r>
      <w:r w:rsidR="004C3743" w:rsidRPr="00D71BA0">
        <w:rPr>
          <w:rFonts w:ascii="Times New Roman" w:hAnsi="Times New Roman" w:cs="Times New Roman"/>
          <w:sz w:val="20"/>
          <w:szCs w:val="20"/>
        </w:rPr>
        <w:t>5</w:t>
      </w:r>
      <w:r w:rsidR="00CD72C9" w:rsidRPr="00D71BA0">
        <w:rPr>
          <w:rFonts w:ascii="Times New Roman" w:hAnsi="Times New Roman" w:cs="Times New Roman"/>
          <w:sz w:val="20"/>
          <w:szCs w:val="20"/>
        </w:rPr>
        <w:t>.202</w:t>
      </w:r>
      <w:r w:rsidR="00EF4D38" w:rsidRPr="00D71BA0">
        <w:rPr>
          <w:rFonts w:ascii="Times New Roman" w:hAnsi="Times New Roman" w:cs="Times New Roman"/>
          <w:sz w:val="20"/>
          <w:szCs w:val="20"/>
        </w:rPr>
        <w:t>4</w:t>
      </w:r>
    </w:p>
    <w:p w14:paraId="1B794DDB" w14:textId="77777777" w:rsidR="00CD72C9" w:rsidRPr="00BF51EC" w:rsidRDefault="00CD72C9">
      <w:pPr>
        <w:rPr>
          <w:rFonts w:ascii="Times New Roman" w:hAnsi="Times New Roman" w:cs="Times New Roman"/>
          <w:sz w:val="24"/>
          <w:szCs w:val="24"/>
        </w:rPr>
      </w:pPr>
    </w:p>
    <w:p w14:paraId="51291C15" w14:textId="77777777" w:rsidR="000E1B93" w:rsidRPr="00BF51EC" w:rsidRDefault="000E1B93">
      <w:pPr>
        <w:rPr>
          <w:rFonts w:ascii="Times New Roman" w:hAnsi="Times New Roman" w:cs="Times New Roman"/>
          <w:sz w:val="24"/>
          <w:szCs w:val="24"/>
        </w:rPr>
      </w:pPr>
    </w:p>
    <w:p w14:paraId="4EBF78B3" w14:textId="19856B24" w:rsidR="00CD72C9" w:rsidRPr="00BF51EC" w:rsidRDefault="00CD72C9" w:rsidP="00CD72C9">
      <w:pPr>
        <w:jc w:val="center"/>
        <w:rPr>
          <w:rFonts w:ascii="Times New Roman" w:hAnsi="Times New Roman" w:cs="Times New Roman"/>
          <w:b/>
          <w:bCs/>
          <w:sz w:val="32"/>
          <w:szCs w:val="32"/>
        </w:rPr>
      </w:pPr>
      <w:bookmarkStart w:id="0" w:name="_Hlk165385998"/>
      <w:r w:rsidRPr="00BF51EC">
        <w:rPr>
          <w:rFonts w:ascii="Times New Roman" w:hAnsi="Times New Roman" w:cs="Times New Roman"/>
          <w:b/>
          <w:bCs/>
          <w:sz w:val="32"/>
          <w:szCs w:val="32"/>
        </w:rPr>
        <w:t xml:space="preserve">Vabariigi Valitsuse seaduse </w:t>
      </w:r>
      <w:r w:rsidR="006608A9">
        <w:rPr>
          <w:rFonts w:ascii="Times New Roman" w:hAnsi="Times New Roman" w:cs="Times New Roman"/>
          <w:b/>
          <w:bCs/>
          <w:sz w:val="32"/>
          <w:szCs w:val="32"/>
        </w:rPr>
        <w:t xml:space="preserve">muutmise </w:t>
      </w:r>
      <w:r w:rsidRPr="00BF51EC">
        <w:rPr>
          <w:rFonts w:ascii="Times New Roman" w:hAnsi="Times New Roman" w:cs="Times New Roman"/>
          <w:b/>
          <w:bCs/>
          <w:sz w:val="32"/>
          <w:szCs w:val="32"/>
        </w:rPr>
        <w:t xml:space="preserve">ja </w:t>
      </w:r>
      <w:r w:rsidR="006608A9">
        <w:rPr>
          <w:rFonts w:ascii="Times New Roman" w:hAnsi="Times New Roman" w:cs="Times New Roman"/>
          <w:b/>
          <w:bCs/>
          <w:sz w:val="32"/>
          <w:szCs w:val="32"/>
        </w:rPr>
        <w:t xml:space="preserve">selle </w:t>
      </w:r>
      <w:r w:rsidR="00B3088B">
        <w:rPr>
          <w:rFonts w:ascii="Times New Roman" w:hAnsi="Times New Roman" w:cs="Times New Roman"/>
          <w:b/>
          <w:bCs/>
          <w:sz w:val="32"/>
          <w:szCs w:val="32"/>
        </w:rPr>
        <w:t>tõttu</w:t>
      </w:r>
      <w:r w:rsidR="006608A9">
        <w:rPr>
          <w:rFonts w:ascii="Times New Roman" w:hAnsi="Times New Roman" w:cs="Times New Roman"/>
          <w:b/>
          <w:bCs/>
          <w:sz w:val="32"/>
          <w:szCs w:val="32"/>
        </w:rPr>
        <w:t xml:space="preserve"> </w:t>
      </w:r>
      <w:r w:rsidRPr="00BF51EC">
        <w:rPr>
          <w:rFonts w:ascii="Times New Roman" w:hAnsi="Times New Roman" w:cs="Times New Roman"/>
          <w:b/>
          <w:bCs/>
          <w:sz w:val="32"/>
          <w:szCs w:val="32"/>
        </w:rPr>
        <w:t>teiste seaduste muutmise seadus</w:t>
      </w:r>
      <w:bookmarkEnd w:id="0"/>
      <w:r w:rsidR="006608A9">
        <w:rPr>
          <w:rFonts w:ascii="Times New Roman" w:hAnsi="Times New Roman" w:cs="Times New Roman"/>
          <w:b/>
          <w:bCs/>
          <w:sz w:val="32"/>
          <w:szCs w:val="32"/>
        </w:rPr>
        <w:t xml:space="preserve"> (Maa-ameti ümberkorraldamine Maa- ja Ruumiametiks)</w:t>
      </w:r>
    </w:p>
    <w:p w14:paraId="131C39A7" w14:textId="77777777" w:rsidR="00CD72C9" w:rsidRPr="00BF51EC" w:rsidRDefault="00CD72C9">
      <w:pPr>
        <w:rPr>
          <w:rFonts w:ascii="Times New Roman" w:hAnsi="Times New Roman" w:cs="Times New Roman"/>
          <w:sz w:val="24"/>
          <w:szCs w:val="24"/>
        </w:rPr>
      </w:pPr>
    </w:p>
    <w:p w14:paraId="6EE018C7" w14:textId="77777777" w:rsidR="00CD72C9" w:rsidRPr="00BF51EC" w:rsidRDefault="00CD72C9">
      <w:pPr>
        <w:rPr>
          <w:rFonts w:ascii="Times New Roman" w:hAnsi="Times New Roman" w:cs="Times New Roman"/>
          <w:sz w:val="24"/>
          <w:szCs w:val="24"/>
        </w:rPr>
      </w:pPr>
    </w:p>
    <w:p w14:paraId="6B6B0898" w14:textId="77777777" w:rsidR="00372B3B" w:rsidRPr="00BF51EC" w:rsidRDefault="00CD72C9" w:rsidP="00372B3B">
      <w:pPr>
        <w:rPr>
          <w:rFonts w:ascii="Times New Roman" w:hAnsi="Times New Roman" w:cs="Times New Roman"/>
          <w:b/>
          <w:bCs/>
          <w:sz w:val="24"/>
          <w:szCs w:val="24"/>
        </w:rPr>
      </w:pPr>
      <w:r w:rsidRPr="00BF51EC">
        <w:rPr>
          <w:rFonts w:ascii="Times New Roman" w:hAnsi="Times New Roman" w:cs="Times New Roman"/>
          <w:b/>
          <w:bCs/>
          <w:sz w:val="24"/>
          <w:szCs w:val="24"/>
        </w:rPr>
        <w:t>§ 1.</w:t>
      </w:r>
      <w:r w:rsidRPr="00BF51EC">
        <w:rPr>
          <w:rFonts w:ascii="Times New Roman" w:hAnsi="Times New Roman" w:cs="Times New Roman"/>
          <w:sz w:val="24"/>
          <w:szCs w:val="24"/>
        </w:rPr>
        <w:t xml:space="preserve"> </w:t>
      </w:r>
      <w:r w:rsidR="00372B3B" w:rsidRPr="00BF51EC">
        <w:rPr>
          <w:rFonts w:ascii="Times New Roman" w:hAnsi="Times New Roman" w:cs="Times New Roman"/>
          <w:b/>
          <w:bCs/>
          <w:sz w:val="24"/>
          <w:szCs w:val="24"/>
        </w:rPr>
        <w:t>Vabariigi Valitsuse seaduse muutmine</w:t>
      </w:r>
    </w:p>
    <w:p w14:paraId="0435A981" w14:textId="77777777" w:rsidR="00372B3B" w:rsidRPr="00BF51EC" w:rsidRDefault="00372B3B" w:rsidP="00372B3B">
      <w:pPr>
        <w:jc w:val="both"/>
        <w:rPr>
          <w:rFonts w:ascii="Times New Roman" w:hAnsi="Times New Roman" w:cs="Times New Roman"/>
          <w:b/>
          <w:bCs/>
          <w:sz w:val="24"/>
          <w:szCs w:val="24"/>
        </w:rPr>
      </w:pPr>
    </w:p>
    <w:p w14:paraId="19B47E20" w14:textId="77777777" w:rsidR="00372B3B" w:rsidRPr="00BF51EC" w:rsidRDefault="00372B3B" w:rsidP="00372B3B">
      <w:pPr>
        <w:pStyle w:val="Normaallaadveeb"/>
        <w:spacing w:before="0" w:after="0" w:afterAutospacing="0"/>
        <w:jc w:val="both"/>
        <w:rPr>
          <w:b/>
          <w:bCs/>
        </w:rPr>
      </w:pPr>
      <w:r w:rsidRPr="00BF51EC">
        <w:rPr>
          <w:bCs/>
        </w:rPr>
        <w:t>Vabariigi Valitsuse seaduses</w:t>
      </w:r>
      <w:r w:rsidRPr="00BF51EC">
        <w:rPr>
          <w:b/>
          <w:bCs/>
        </w:rPr>
        <w:t xml:space="preserve"> </w:t>
      </w:r>
      <w:r w:rsidRPr="00BF51EC">
        <w:t>tehakse järgmised muudatused:</w:t>
      </w:r>
      <w:r w:rsidRPr="00BF51EC">
        <w:rPr>
          <w:b/>
          <w:bCs/>
        </w:rPr>
        <w:t xml:space="preserve"> </w:t>
      </w:r>
    </w:p>
    <w:p w14:paraId="3C57574F" w14:textId="77777777" w:rsidR="00372B3B" w:rsidRPr="00BF51EC" w:rsidRDefault="00372B3B" w:rsidP="00372B3B">
      <w:pPr>
        <w:pStyle w:val="Normaallaadveeb"/>
        <w:spacing w:before="0" w:after="0" w:afterAutospacing="0"/>
        <w:jc w:val="both"/>
        <w:rPr>
          <w:b/>
          <w:bCs/>
        </w:rPr>
      </w:pPr>
    </w:p>
    <w:p w14:paraId="2E13F4D9" w14:textId="3D61D005" w:rsidR="00125547" w:rsidRDefault="00372B3B" w:rsidP="00372B3B">
      <w:pPr>
        <w:pStyle w:val="Normaallaadveeb"/>
        <w:spacing w:before="0" w:after="0" w:afterAutospacing="0"/>
        <w:jc w:val="both"/>
      </w:pPr>
      <w:r w:rsidRPr="00BF51EC">
        <w:rPr>
          <w:b/>
          <w:bCs/>
        </w:rPr>
        <w:t>1)</w:t>
      </w:r>
      <w:r w:rsidRPr="00BF51EC">
        <w:t xml:space="preserve"> </w:t>
      </w:r>
      <w:bookmarkStart w:id="1" w:name="_Hlk163817535"/>
      <w:r w:rsidR="00125547" w:rsidRPr="00B76C0C">
        <w:t xml:space="preserve">paragrahvi </w:t>
      </w:r>
      <w:bookmarkStart w:id="2" w:name="_Hlk163821841"/>
      <w:r w:rsidR="00125547" w:rsidRPr="00B76C0C">
        <w:t>6</w:t>
      </w:r>
      <w:r w:rsidR="00125547">
        <w:t>3</w:t>
      </w:r>
      <w:r w:rsidR="00125547" w:rsidRPr="00B76C0C">
        <w:t xml:space="preserve"> lõi</w:t>
      </w:r>
      <w:r w:rsidR="00125547">
        <w:t>k</w:t>
      </w:r>
      <w:r w:rsidR="00125547" w:rsidRPr="00B76C0C">
        <w:t>e</w:t>
      </w:r>
      <w:r w:rsidR="00125547">
        <w:t>s</w:t>
      </w:r>
      <w:r w:rsidR="00125547" w:rsidRPr="00B76C0C">
        <w:t xml:space="preserve"> 1</w:t>
      </w:r>
      <w:r w:rsidR="00125547">
        <w:t xml:space="preserve"> </w:t>
      </w:r>
      <w:r w:rsidR="00125547">
        <w:rPr>
          <w:color w:val="000000" w:themeColor="text1"/>
        </w:rPr>
        <w:t>asendatakse sõnad „</w:t>
      </w:r>
      <w:r w:rsidR="00125547" w:rsidRPr="00771BB7">
        <w:rPr>
          <w:color w:val="000000" w:themeColor="text1"/>
        </w:rPr>
        <w:t>võrdse kohtlemise ja soolise võrdõiguslikkuse</w:t>
      </w:r>
      <w:r w:rsidR="00125547">
        <w:rPr>
          <w:color w:val="000000" w:themeColor="text1"/>
        </w:rPr>
        <w:t xml:space="preserve">“ </w:t>
      </w:r>
      <w:r w:rsidR="000766B4">
        <w:rPr>
          <w:color w:val="000000" w:themeColor="text1"/>
        </w:rPr>
        <w:t>tekstiosa</w:t>
      </w:r>
      <w:r w:rsidR="00125547">
        <w:rPr>
          <w:color w:val="000000" w:themeColor="text1"/>
        </w:rPr>
        <w:t>ga „</w:t>
      </w:r>
      <w:r w:rsidR="00125547" w:rsidRPr="00771BB7">
        <w:rPr>
          <w:color w:val="000000" w:themeColor="text1"/>
        </w:rPr>
        <w:t>soolise võrdõiguslikkuse ja võrdse</w:t>
      </w:r>
      <w:r w:rsidR="00152649">
        <w:rPr>
          <w:color w:val="000000" w:themeColor="text1"/>
        </w:rPr>
        <w:t>te</w:t>
      </w:r>
      <w:r w:rsidR="00125547" w:rsidRPr="00771BB7">
        <w:rPr>
          <w:color w:val="000000" w:themeColor="text1"/>
        </w:rPr>
        <w:t xml:space="preserve"> </w:t>
      </w:r>
      <w:r w:rsidR="00152649">
        <w:rPr>
          <w:color w:val="000000" w:themeColor="text1"/>
        </w:rPr>
        <w:t>võimalust</w:t>
      </w:r>
      <w:r w:rsidR="00125547" w:rsidRPr="00771BB7">
        <w:rPr>
          <w:color w:val="000000" w:themeColor="text1"/>
        </w:rPr>
        <w:t>e, sealhulgas ligipääsetavuse</w:t>
      </w:r>
      <w:r w:rsidR="00125547">
        <w:rPr>
          <w:color w:val="000000" w:themeColor="text1"/>
        </w:rPr>
        <w:t>“;</w:t>
      </w:r>
      <w:r w:rsidR="00125547">
        <w:t xml:space="preserve"> </w:t>
      </w:r>
      <w:bookmarkEnd w:id="2"/>
    </w:p>
    <w:p w14:paraId="48615E3E" w14:textId="77777777" w:rsidR="00125547" w:rsidRDefault="00125547" w:rsidP="00372B3B">
      <w:pPr>
        <w:pStyle w:val="Normaallaadveeb"/>
        <w:spacing w:before="0" w:after="0" w:afterAutospacing="0"/>
        <w:jc w:val="both"/>
      </w:pPr>
    </w:p>
    <w:p w14:paraId="52F74D2A" w14:textId="68C4954D" w:rsidR="00027820" w:rsidRPr="00B76C0C" w:rsidRDefault="00125547" w:rsidP="00372B3B">
      <w:pPr>
        <w:pStyle w:val="Normaallaadveeb"/>
        <w:spacing w:before="0" w:after="0" w:afterAutospacing="0"/>
        <w:jc w:val="both"/>
      </w:pPr>
      <w:r w:rsidRPr="00BF51EC">
        <w:rPr>
          <w:b/>
          <w:bCs/>
        </w:rPr>
        <w:t>2)</w:t>
      </w:r>
      <w:r>
        <w:rPr>
          <w:b/>
          <w:bCs/>
        </w:rPr>
        <w:t xml:space="preserve"> </w:t>
      </w:r>
      <w:r w:rsidR="00027820" w:rsidRPr="00B76C0C">
        <w:t>paragrahvi 65</w:t>
      </w:r>
      <w:r w:rsidR="00027820" w:rsidRPr="00B76C0C">
        <w:rPr>
          <w:vertAlign w:val="superscript"/>
        </w:rPr>
        <w:t>1</w:t>
      </w:r>
      <w:r w:rsidR="00027820" w:rsidRPr="00B76C0C">
        <w:t xml:space="preserve"> lõikes</w:t>
      </w:r>
      <w:r w:rsidR="00B76C0C">
        <w:t>t</w:t>
      </w:r>
      <w:r w:rsidR="00027820" w:rsidRPr="00B76C0C">
        <w:t xml:space="preserve"> 1 </w:t>
      </w:r>
      <w:r w:rsidR="00B76C0C">
        <w:t xml:space="preserve">jäetakse välja </w:t>
      </w:r>
      <w:r w:rsidR="00B76C0C" w:rsidRPr="00B76C0C">
        <w:t>tekstiosa „</w:t>
      </w:r>
      <w:commentRangeStart w:id="3"/>
      <w:ins w:id="4" w:author="Merike Koppel JM" w:date="2024-05-30T08:54:00Z">
        <w:r w:rsidR="00363C21">
          <w:t xml:space="preserve"> </w:t>
        </w:r>
        <w:commentRangeEnd w:id="3"/>
        <w:r w:rsidR="00363C21">
          <w:rPr>
            <w:rStyle w:val="Kommentaariviide"/>
            <w:rFonts w:asciiTheme="minorHAnsi" w:eastAsiaTheme="minorHAnsi" w:hAnsiTheme="minorHAnsi" w:cstheme="minorBidi"/>
            <w:lang w:eastAsia="en-US"/>
          </w:rPr>
          <w:commentReference w:id="3"/>
        </w:r>
      </w:ins>
      <w:r w:rsidR="00B76C0C" w:rsidRPr="00B76C0C">
        <w:rPr>
          <w:color w:val="202020"/>
          <w:shd w:val="clear" w:color="auto" w:fill="FFFFFF"/>
        </w:rPr>
        <w:t>ligipääsetavuse põhimõtete rakendamise tagamise koordineerimine,</w:t>
      </w:r>
      <w:r w:rsidR="000A4AB3">
        <w:t>“</w:t>
      </w:r>
      <w:r w:rsidR="000A4AB3">
        <w:rPr>
          <w:color w:val="202020"/>
          <w:shd w:val="clear" w:color="auto" w:fill="FFFFFF"/>
        </w:rPr>
        <w:t>;</w:t>
      </w:r>
    </w:p>
    <w:bookmarkEnd w:id="1"/>
    <w:p w14:paraId="77CC608B" w14:textId="77777777" w:rsidR="00027820" w:rsidRDefault="00027820" w:rsidP="00372B3B">
      <w:pPr>
        <w:pStyle w:val="Normaallaadveeb"/>
        <w:spacing w:before="0" w:after="0" w:afterAutospacing="0"/>
        <w:jc w:val="both"/>
      </w:pPr>
    </w:p>
    <w:p w14:paraId="7DBD48B0" w14:textId="4DF50503" w:rsidR="00372B3B" w:rsidRPr="00BF51EC" w:rsidRDefault="00125547" w:rsidP="00372B3B">
      <w:pPr>
        <w:pStyle w:val="Normaallaadveeb"/>
        <w:spacing w:before="0" w:after="0" w:afterAutospacing="0"/>
        <w:jc w:val="both"/>
      </w:pPr>
      <w:r w:rsidRPr="00125547">
        <w:rPr>
          <w:b/>
          <w:bCs/>
        </w:rPr>
        <w:t>3)</w:t>
      </w:r>
      <w:r>
        <w:t xml:space="preserve"> </w:t>
      </w:r>
      <w:r w:rsidR="00372B3B" w:rsidRPr="00BF51EC">
        <w:t>paragrahvi 65</w:t>
      </w:r>
      <w:r w:rsidR="00372B3B" w:rsidRPr="00BF51EC">
        <w:rPr>
          <w:vertAlign w:val="superscript"/>
        </w:rPr>
        <w:t>1</w:t>
      </w:r>
      <w:r w:rsidR="00372B3B" w:rsidRPr="00BF51EC">
        <w:t xml:space="preserve"> lõike 2 punkt 1 muudetakse ja sõnastatakse järgmiselt: </w:t>
      </w:r>
    </w:p>
    <w:p w14:paraId="70A43C68" w14:textId="77777777" w:rsidR="00F456C9" w:rsidRDefault="00F456C9" w:rsidP="00372B3B">
      <w:pPr>
        <w:pStyle w:val="Normaallaadveeb"/>
        <w:spacing w:before="0" w:after="0" w:afterAutospacing="0"/>
        <w:jc w:val="both"/>
      </w:pPr>
    </w:p>
    <w:p w14:paraId="6B4D9D97" w14:textId="550F77CD" w:rsidR="00372B3B" w:rsidRPr="00BF51EC" w:rsidRDefault="00372B3B" w:rsidP="00372B3B">
      <w:pPr>
        <w:pStyle w:val="Normaallaadveeb"/>
        <w:spacing w:before="0" w:after="0" w:afterAutospacing="0"/>
        <w:jc w:val="both"/>
      </w:pPr>
      <w:r w:rsidRPr="00BF51EC">
        <w:t>„1) Maa- ja Ruumiamet;</w:t>
      </w:r>
      <w:r w:rsidR="00AF5033">
        <w:t>“</w:t>
      </w:r>
      <w:r w:rsidRPr="00BF51EC">
        <w:t xml:space="preserve">; </w:t>
      </w:r>
    </w:p>
    <w:p w14:paraId="1BA3887E" w14:textId="77777777" w:rsidR="00372B3B" w:rsidRPr="00BF51EC" w:rsidRDefault="00372B3B" w:rsidP="00372B3B">
      <w:pPr>
        <w:pStyle w:val="Normaallaadveeb"/>
        <w:spacing w:before="0" w:after="0" w:afterAutospacing="0"/>
        <w:jc w:val="both"/>
      </w:pPr>
    </w:p>
    <w:p w14:paraId="6BB80D22" w14:textId="4E1D3EB9" w:rsidR="00372B3B" w:rsidRPr="00BF51EC" w:rsidRDefault="00125547" w:rsidP="00372B3B">
      <w:pPr>
        <w:rPr>
          <w:rFonts w:ascii="Times New Roman" w:hAnsi="Times New Roman" w:cs="Times New Roman"/>
          <w:sz w:val="24"/>
          <w:szCs w:val="24"/>
        </w:rPr>
      </w:pPr>
      <w:r>
        <w:rPr>
          <w:rFonts w:ascii="Times New Roman" w:eastAsia="Times New Roman" w:hAnsi="Times New Roman" w:cs="Times New Roman"/>
          <w:b/>
          <w:bCs/>
          <w:sz w:val="24"/>
          <w:szCs w:val="24"/>
          <w:lang w:eastAsia="et-EE"/>
        </w:rPr>
        <w:t>4</w:t>
      </w:r>
      <w:r w:rsidR="1D140B69" w:rsidRPr="00BF51EC">
        <w:rPr>
          <w:rFonts w:ascii="Times New Roman" w:eastAsia="Times New Roman" w:hAnsi="Times New Roman" w:cs="Times New Roman"/>
          <w:b/>
          <w:bCs/>
          <w:sz w:val="24"/>
          <w:szCs w:val="24"/>
          <w:lang w:eastAsia="et-EE"/>
        </w:rPr>
        <w:t>)</w:t>
      </w:r>
      <w:r w:rsidR="1D140B69" w:rsidRPr="00BF51EC">
        <w:rPr>
          <w:rFonts w:ascii="Times New Roman" w:eastAsia="Times New Roman" w:hAnsi="Times New Roman" w:cs="Times New Roman"/>
          <w:sz w:val="24"/>
          <w:szCs w:val="24"/>
          <w:lang w:eastAsia="et-EE"/>
        </w:rPr>
        <w:t xml:space="preserve"> seadust täiendatakse </w:t>
      </w:r>
      <w:r w:rsidR="1D140B69" w:rsidRPr="00BF51EC">
        <w:rPr>
          <w:rFonts w:ascii="Times New Roman" w:hAnsi="Times New Roman" w:cs="Times New Roman"/>
          <w:sz w:val="24"/>
          <w:szCs w:val="24"/>
        </w:rPr>
        <w:t>§-</w:t>
      </w:r>
      <w:r w:rsidR="00662915">
        <w:rPr>
          <w:rFonts w:ascii="Times New Roman" w:hAnsi="Times New Roman" w:cs="Times New Roman"/>
          <w:sz w:val="24"/>
          <w:szCs w:val="24"/>
        </w:rPr>
        <w:t>de</w:t>
      </w:r>
      <w:r w:rsidR="1D140B69" w:rsidRPr="00BF51EC">
        <w:rPr>
          <w:rFonts w:ascii="Times New Roman" w:hAnsi="Times New Roman" w:cs="Times New Roman"/>
          <w:sz w:val="24"/>
          <w:szCs w:val="24"/>
        </w:rPr>
        <w:t>ga 105</w:t>
      </w:r>
      <w:r w:rsidR="00C07815" w:rsidRPr="00BF51EC">
        <w:rPr>
          <w:rFonts w:ascii="Times New Roman" w:hAnsi="Times New Roman" w:cs="Times New Roman"/>
          <w:sz w:val="24"/>
          <w:szCs w:val="24"/>
          <w:vertAlign w:val="superscript"/>
        </w:rPr>
        <w:t>20</w:t>
      </w:r>
      <w:r w:rsidR="1D140B69" w:rsidRPr="00BF51EC">
        <w:rPr>
          <w:rFonts w:ascii="Times New Roman" w:hAnsi="Times New Roman" w:cs="Times New Roman"/>
          <w:sz w:val="24"/>
          <w:szCs w:val="24"/>
        </w:rPr>
        <w:t xml:space="preserve"> </w:t>
      </w:r>
      <w:r w:rsidR="00662915">
        <w:rPr>
          <w:rFonts w:ascii="Times New Roman" w:hAnsi="Times New Roman" w:cs="Times New Roman"/>
          <w:sz w:val="24"/>
          <w:szCs w:val="24"/>
        </w:rPr>
        <w:t xml:space="preserve">ja </w:t>
      </w:r>
      <w:r w:rsidR="00662915" w:rsidRPr="00BF51EC">
        <w:rPr>
          <w:rFonts w:ascii="Times New Roman" w:hAnsi="Times New Roman" w:cs="Times New Roman"/>
          <w:sz w:val="24"/>
          <w:szCs w:val="24"/>
        </w:rPr>
        <w:t>105</w:t>
      </w:r>
      <w:r w:rsidR="00662915" w:rsidRPr="00BF51EC">
        <w:rPr>
          <w:rFonts w:ascii="Times New Roman" w:hAnsi="Times New Roman" w:cs="Times New Roman"/>
          <w:sz w:val="24"/>
          <w:szCs w:val="24"/>
          <w:vertAlign w:val="superscript"/>
        </w:rPr>
        <w:t>2</w:t>
      </w:r>
      <w:r w:rsidR="00662915">
        <w:rPr>
          <w:rFonts w:ascii="Times New Roman" w:hAnsi="Times New Roman" w:cs="Times New Roman"/>
          <w:sz w:val="24"/>
          <w:szCs w:val="24"/>
          <w:vertAlign w:val="superscript"/>
        </w:rPr>
        <w:t>1</w:t>
      </w:r>
      <w:r w:rsidR="00662915" w:rsidRPr="00BF51EC">
        <w:rPr>
          <w:rFonts w:ascii="Times New Roman" w:hAnsi="Times New Roman" w:cs="Times New Roman"/>
          <w:sz w:val="24"/>
          <w:szCs w:val="24"/>
        </w:rPr>
        <w:t xml:space="preserve"> </w:t>
      </w:r>
      <w:r w:rsidR="1D140B69" w:rsidRPr="00BF51EC">
        <w:rPr>
          <w:rFonts w:ascii="Times New Roman" w:hAnsi="Times New Roman" w:cs="Times New Roman"/>
          <w:sz w:val="24"/>
          <w:szCs w:val="24"/>
        </w:rPr>
        <w:t>järgmises sõnastuses:</w:t>
      </w:r>
    </w:p>
    <w:p w14:paraId="0EDCB682" w14:textId="77777777" w:rsidR="00372B3B" w:rsidRPr="00BF51EC" w:rsidRDefault="00372B3B" w:rsidP="00372B3B">
      <w:pPr>
        <w:rPr>
          <w:rFonts w:ascii="Times New Roman" w:hAnsi="Times New Roman" w:cs="Times New Roman"/>
          <w:sz w:val="24"/>
          <w:szCs w:val="24"/>
        </w:rPr>
      </w:pPr>
    </w:p>
    <w:p w14:paraId="533F2606" w14:textId="1FACB5D4" w:rsidR="00CD72C9" w:rsidRPr="00BF51EC" w:rsidRDefault="00372B3B" w:rsidP="00372B3B">
      <w:pPr>
        <w:rPr>
          <w:rFonts w:ascii="Times New Roman" w:hAnsi="Times New Roman" w:cs="Times New Roman"/>
          <w:b/>
          <w:bCs/>
          <w:sz w:val="24"/>
          <w:szCs w:val="24"/>
        </w:rPr>
      </w:pPr>
      <w:r w:rsidRPr="00BF51EC">
        <w:rPr>
          <w:rFonts w:ascii="Times New Roman" w:hAnsi="Times New Roman" w:cs="Times New Roman"/>
          <w:sz w:val="24"/>
          <w:szCs w:val="24"/>
        </w:rPr>
        <w:t>„</w:t>
      </w:r>
      <w:r w:rsidRPr="00BF51EC">
        <w:rPr>
          <w:rFonts w:ascii="Times New Roman" w:hAnsi="Times New Roman" w:cs="Times New Roman"/>
          <w:b/>
          <w:bCs/>
          <w:sz w:val="24"/>
          <w:szCs w:val="24"/>
        </w:rPr>
        <w:t xml:space="preserve">§ </w:t>
      </w:r>
      <w:r w:rsidR="001464A6" w:rsidRPr="00BF51EC">
        <w:rPr>
          <w:rFonts w:ascii="Times New Roman" w:hAnsi="Times New Roman" w:cs="Times New Roman"/>
          <w:b/>
          <w:bCs/>
          <w:sz w:val="24"/>
          <w:szCs w:val="24"/>
        </w:rPr>
        <w:t>105</w:t>
      </w:r>
      <w:r w:rsidR="001464A6" w:rsidRPr="00BF51EC">
        <w:rPr>
          <w:rFonts w:ascii="Times New Roman" w:hAnsi="Times New Roman" w:cs="Times New Roman"/>
          <w:b/>
          <w:bCs/>
          <w:sz w:val="24"/>
          <w:szCs w:val="24"/>
          <w:vertAlign w:val="superscript"/>
        </w:rPr>
        <w:t>20</w:t>
      </w:r>
      <w:r w:rsidR="001464A6" w:rsidRPr="00BF51EC">
        <w:rPr>
          <w:rFonts w:ascii="Times New Roman" w:hAnsi="Times New Roman" w:cs="Times New Roman"/>
          <w:b/>
          <w:bCs/>
          <w:sz w:val="24"/>
          <w:szCs w:val="24"/>
        </w:rPr>
        <w:t xml:space="preserve">. </w:t>
      </w:r>
      <w:r w:rsidRPr="00BF51EC">
        <w:rPr>
          <w:rFonts w:ascii="Times New Roman" w:hAnsi="Times New Roman" w:cs="Times New Roman"/>
          <w:b/>
          <w:bCs/>
          <w:sz w:val="24"/>
          <w:szCs w:val="24"/>
        </w:rPr>
        <w:t>Maa-ameti ümberkorraldamine</w:t>
      </w:r>
    </w:p>
    <w:p w14:paraId="5299002C" w14:textId="77777777" w:rsidR="00CD72C9" w:rsidRPr="00BF51EC" w:rsidRDefault="00CD72C9" w:rsidP="000E1B93">
      <w:pPr>
        <w:jc w:val="both"/>
        <w:rPr>
          <w:rFonts w:ascii="Times New Roman" w:hAnsi="Times New Roman" w:cs="Times New Roman"/>
          <w:b/>
          <w:bCs/>
          <w:sz w:val="24"/>
          <w:szCs w:val="24"/>
        </w:rPr>
      </w:pPr>
    </w:p>
    <w:p w14:paraId="48EDACFE" w14:textId="352C6D20" w:rsidR="00CD72C9" w:rsidRPr="00BF51EC" w:rsidRDefault="00CD72C9" w:rsidP="000E1B93">
      <w:pPr>
        <w:jc w:val="both"/>
        <w:rPr>
          <w:rFonts w:ascii="Times New Roman" w:hAnsi="Times New Roman" w:cs="Times New Roman"/>
          <w:sz w:val="24"/>
          <w:szCs w:val="24"/>
        </w:rPr>
      </w:pPr>
      <w:r w:rsidRPr="00BF51EC">
        <w:rPr>
          <w:rFonts w:ascii="Times New Roman" w:hAnsi="Times New Roman" w:cs="Times New Roman"/>
          <w:sz w:val="24"/>
          <w:szCs w:val="24"/>
        </w:rPr>
        <w:t>(1) Regionaal</w:t>
      </w:r>
      <w:r w:rsidR="0084203C" w:rsidRPr="00BF51EC">
        <w:rPr>
          <w:rFonts w:ascii="Times New Roman" w:hAnsi="Times New Roman" w:cs="Times New Roman"/>
          <w:sz w:val="24"/>
          <w:szCs w:val="24"/>
        </w:rPr>
        <w:t>-</w:t>
      </w:r>
      <w:r w:rsidRPr="00BF51EC">
        <w:rPr>
          <w:rFonts w:ascii="Times New Roman" w:hAnsi="Times New Roman" w:cs="Times New Roman"/>
          <w:sz w:val="24"/>
          <w:szCs w:val="24"/>
        </w:rPr>
        <w:t xml:space="preserve"> ja Põllumajandusministeeriumi valitsemisalas asuv Maa-amet</w:t>
      </w:r>
      <w:r w:rsidR="003C2385" w:rsidRPr="00BF51EC">
        <w:rPr>
          <w:rFonts w:ascii="Times New Roman" w:hAnsi="Times New Roman" w:cs="Times New Roman"/>
          <w:sz w:val="24"/>
          <w:szCs w:val="24"/>
        </w:rPr>
        <w:t xml:space="preserve"> korraldatakse ümber Maa- ja Ruumiametiks</w:t>
      </w:r>
      <w:r w:rsidR="00832597" w:rsidRPr="00BF51EC">
        <w:rPr>
          <w:rFonts w:ascii="Times New Roman" w:hAnsi="Times New Roman" w:cs="Times New Roman"/>
          <w:sz w:val="24"/>
          <w:szCs w:val="24"/>
        </w:rPr>
        <w:t xml:space="preserve"> </w:t>
      </w:r>
      <w:r w:rsidRPr="00BF51EC">
        <w:rPr>
          <w:rFonts w:ascii="Times New Roman" w:hAnsi="Times New Roman" w:cs="Times New Roman"/>
          <w:sz w:val="24"/>
          <w:szCs w:val="24"/>
        </w:rPr>
        <w:t>alates 202</w:t>
      </w:r>
      <w:r w:rsidR="00735F77" w:rsidRPr="00BF51EC">
        <w:rPr>
          <w:rFonts w:ascii="Times New Roman" w:hAnsi="Times New Roman" w:cs="Times New Roman"/>
          <w:sz w:val="24"/>
          <w:szCs w:val="24"/>
        </w:rPr>
        <w:t>5</w:t>
      </w:r>
      <w:r w:rsidRPr="00BF51EC">
        <w:rPr>
          <w:rFonts w:ascii="Times New Roman" w:hAnsi="Times New Roman" w:cs="Times New Roman"/>
          <w:sz w:val="24"/>
          <w:szCs w:val="24"/>
        </w:rPr>
        <w:t xml:space="preserve">. aasta 1. jaanuarist. </w:t>
      </w:r>
      <w:commentRangeStart w:id="5"/>
      <w:r w:rsidRPr="00BF51EC">
        <w:rPr>
          <w:rFonts w:ascii="Times New Roman" w:hAnsi="Times New Roman" w:cs="Times New Roman"/>
          <w:sz w:val="24"/>
          <w:szCs w:val="24"/>
        </w:rPr>
        <w:t xml:space="preserve">Maa-ameti ümberkorraldamisega </w:t>
      </w:r>
      <w:commentRangeEnd w:id="5"/>
      <w:r w:rsidR="00C30DCB">
        <w:rPr>
          <w:rStyle w:val="Kommentaariviide"/>
        </w:rPr>
        <w:commentReference w:id="5"/>
      </w:r>
      <w:r w:rsidRPr="00BF51EC">
        <w:rPr>
          <w:rFonts w:ascii="Times New Roman" w:hAnsi="Times New Roman" w:cs="Times New Roman"/>
          <w:sz w:val="24"/>
          <w:szCs w:val="24"/>
        </w:rPr>
        <w:t xml:space="preserve">seotud toimingud teeb </w:t>
      </w:r>
      <w:r w:rsidR="00372B3B" w:rsidRPr="00BF51EC">
        <w:rPr>
          <w:rFonts w:ascii="Times New Roman" w:hAnsi="Times New Roman" w:cs="Times New Roman"/>
          <w:sz w:val="24"/>
          <w:szCs w:val="24"/>
        </w:rPr>
        <w:t>regionaalminister.</w:t>
      </w:r>
    </w:p>
    <w:p w14:paraId="4C43B064" w14:textId="77777777" w:rsidR="00832597" w:rsidRPr="00BF51EC" w:rsidRDefault="00832597" w:rsidP="000E1B93">
      <w:pPr>
        <w:jc w:val="both"/>
        <w:rPr>
          <w:rFonts w:ascii="Times New Roman" w:hAnsi="Times New Roman" w:cs="Times New Roman"/>
          <w:sz w:val="24"/>
          <w:szCs w:val="24"/>
        </w:rPr>
      </w:pPr>
    </w:p>
    <w:p w14:paraId="51DFE73D" w14:textId="71DBA57C" w:rsidR="005C42C8" w:rsidRPr="00BF51EC" w:rsidRDefault="2F62CA73" w:rsidP="00DD160F">
      <w:pPr>
        <w:pStyle w:val="Normaallaadveeb"/>
        <w:spacing w:before="0" w:after="0" w:afterAutospacing="0"/>
        <w:jc w:val="both"/>
      </w:pPr>
      <w:r w:rsidRPr="00BF51EC">
        <w:t xml:space="preserve">(2) </w:t>
      </w:r>
      <w:bookmarkStart w:id="6" w:name="para105b9lg5"/>
      <w:bookmarkStart w:id="7" w:name="para105b19lg2"/>
      <w:bookmarkStart w:id="8" w:name="_Hlk168037821"/>
      <w:bookmarkStart w:id="9" w:name="_Hlk168041250"/>
      <w:bookmarkEnd w:id="6"/>
      <w:bookmarkEnd w:id="7"/>
      <w:r>
        <w:t xml:space="preserve">Õigusaktides sätestatud Kliimaministeeriumi </w:t>
      </w:r>
      <w:r w:rsidR="00D01502">
        <w:t>e</w:t>
      </w:r>
      <w:r w:rsidR="00CF3B42">
        <w:t>hit</w:t>
      </w:r>
      <w:r w:rsidR="008203DD">
        <w:t>i</w:t>
      </w:r>
      <w:r w:rsidR="00CF3B42">
        <w:t xml:space="preserve">sregistriga seotud </w:t>
      </w:r>
      <w:r w:rsidR="00776097">
        <w:t xml:space="preserve">rakenduslike </w:t>
      </w:r>
      <w:r>
        <w:t>ülesannete täitmise</w:t>
      </w:r>
      <w:bookmarkEnd w:id="8"/>
      <w:r w:rsidR="0018396A">
        <w:t>;</w:t>
      </w:r>
      <w:r w:rsidR="1EDDD8DF">
        <w:t xml:space="preserve"> </w:t>
      </w:r>
      <w:r w:rsidR="04E10AA9">
        <w:t xml:space="preserve">Rahandusministeeriumi </w:t>
      </w:r>
      <w:r w:rsidR="007D546F">
        <w:t>Kliimaministeeriumile osutatava</w:t>
      </w:r>
      <w:r w:rsidR="00917A16">
        <w:t>te</w:t>
      </w:r>
      <w:r w:rsidR="007D546F">
        <w:t xml:space="preserve"> riigi hoonestamata kinnisvara hooldamise, maakorralduse ja maaparandusega seotud teenuste</w:t>
      </w:r>
      <w:r w:rsidR="4A7D4285">
        <w:t xml:space="preserve"> </w:t>
      </w:r>
      <w:r w:rsidR="007D546F">
        <w:t>osuta</w:t>
      </w:r>
      <w:r w:rsidR="4A7D4285">
        <w:t>mise</w:t>
      </w:r>
      <w:r w:rsidR="00A22339">
        <w:t>;</w:t>
      </w:r>
      <w:r w:rsidR="04E10AA9">
        <w:t xml:space="preserve"> Regionaal- ja Põllumajandusministeeriumi </w:t>
      </w:r>
      <w:r w:rsidR="04E10AA9" w:rsidRPr="002B0091">
        <w:t>ruumilise planeerimise</w:t>
      </w:r>
      <w:r w:rsidR="000A029E" w:rsidRPr="00982DA4">
        <w:t xml:space="preserve"> rakenduslike</w:t>
      </w:r>
      <w:r w:rsidR="000A029E">
        <w:t xml:space="preserve"> ülesannete</w:t>
      </w:r>
      <w:r w:rsidR="004B1591">
        <w:t xml:space="preserve"> täitmise</w:t>
      </w:r>
      <w:r w:rsidR="00264184">
        <w:t xml:space="preserve">, </w:t>
      </w:r>
      <w:r w:rsidR="00D731D4">
        <w:t xml:space="preserve">samuti </w:t>
      </w:r>
      <w:r>
        <w:t>Maa-ameti</w:t>
      </w:r>
      <w:r w:rsidR="1EDDD8DF">
        <w:t xml:space="preserve"> ning </w:t>
      </w:r>
      <w:r w:rsidR="4203E52A">
        <w:t>Põllumajandus- ja Toiduameti maaparanduse ja maakasutuse valdkonna</w:t>
      </w:r>
      <w:r>
        <w:t xml:space="preserve"> </w:t>
      </w:r>
      <w:r w:rsidR="73348B65">
        <w:t xml:space="preserve">ülesannete täitmise </w:t>
      </w:r>
      <w:r>
        <w:t>õigused ja kohustused lähevad alates 2025. aasta 1. jaanuarist üle Maa- ja Ruumiametile.</w:t>
      </w:r>
      <w:bookmarkEnd w:id="9"/>
    </w:p>
    <w:p w14:paraId="15B6FA89" w14:textId="77777777" w:rsidR="005C42C8" w:rsidRPr="00BF51EC" w:rsidRDefault="005C42C8" w:rsidP="005C42C8">
      <w:pPr>
        <w:pStyle w:val="Normaallaadveeb"/>
        <w:spacing w:before="0" w:after="0" w:afterAutospacing="0"/>
        <w:jc w:val="both"/>
      </w:pPr>
    </w:p>
    <w:p w14:paraId="2211E1A9" w14:textId="04A55372" w:rsidR="003B07C3" w:rsidRDefault="2F62CA73" w:rsidP="4E493FF7">
      <w:pPr>
        <w:pStyle w:val="Normaallaadveeb"/>
        <w:spacing w:before="0" w:after="0" w:afterAutospacing="0"/>
        <w:jc w:val="both"/>
      </w:pPr>
      <w:bookmarkStart w:id="10" w:name="para105b10lg5"/>
      <w:bookmarkEnd w:id="10"/>
      <w:r>
        <w:t>(</w:t>
      </w:r>
      <w:r w:rsidR="002B2E33">
        <w:t>3</w:t>
      </w:r>
      <w:r>
        <w:t xml:space="preserve">) Kõigis õigussuhetes, milles </w:t>
      </w:r>
      <w:r w:rsidR="003736CF">
        <w:t xml:space="preserve">on </w:t>
      </w:r>
      <w:r>
        <w:t xml:space="preserve">Eesti Vabariiki esindanud </w:t>
      </w:r>
      <w:r w:rsidR="00CF3B42">
        <w:t>ehitisregistri</w:t>
      </w:r>
      <w:r w:rsidR="007C690A">
        <w:t>ga seotud</w:t>
      </w:r>
      <w:r w:rsidR="00776097">
        <w:t xml:space="preserve"> rakenduslike</w:t>
      </w:r>
      <w:r w:rsidR="00CF3B42">
        <w:t xml:space="preserve"> </w:t>
      </w:r>
      <w:r w:rsidR="345D6488">
        <w:t>ülesannete</w:t>
      </w:r>
      <w:r w:rsidR="007C690A">
        <w:t xml:space="preserve"> valdkonna</w:t>
      </w:r>
      <w:r w:rsidR="345D6488">
        <w:t>s</w:t>
      </w:r>
      <w:r w:rsidR="1EDDD8DF">
        <w:t xml:space="preserve"> Kliimaministeerium</w:t>
      </w:r>
      <w:r w:rsidR="007F412F">
        <w:t>;</w:t>
      </w:r>
      <w:r w:rsidR="1EDDD8DF">
        <w:t xml:space="preserve"> </w:t>
      </w:r>
      <w:r w:rsidR="00B37D49">
        <w:t>Kliimaministeeriumile osutatavate riigi hoonestamata kinnisvara hooldamise, maakorralduse ja maaparandusega seotud teenuste osutamise</w:t>
      </w:r>
      <w:r w:rsidR="73348B65">
        <w:t xml:space="preserve"> valdkonnas Rahandusministeerium</w:t>
      </w:r>
      <w:r w:rsidR="009E3EE8">
        <w:t>;</w:t>
      </w:r>
      <w:r w:rsidR="73348B65">
        <w:t xml:space="preserve"> </w:t>
      </w:r>
      <w:r w:rsidR="73348B65" w:rsidRPr="002B0091">
        <w:t>ruumilise planeerimise</w:t>
      </w:r>
      <w:r w:rsidR="000A029E">
        <w:t xml:space="preserve"> rakenduslike ülesannete </w:t>
      </w:r>
      <w:r w:rsidR="73348B65">
        <w:t>valdkonnas Regionaal- ja Põllumajandusministeerium</w:t>
      </w:r>
      <w:r w:rsidR="00661EEC">
        <w:t xml:space="preserve"> </w:t>
      </w:r>
      <w:del w:id="11" w:author="Merike Koppel JM" w:date="2024-05-30T09:36:00Z">
        <w:r w:rsidR="00661EEC" w:rsidDel="00AB62CB">
          <w:delText>ja</w:delText>
        </w:r>
      </w:del>
      <w:ins w:id="12" w:author="Merike Koppel JM" w:date="2024-05-30T09:36:00Z">
        <w:r w:rsidR="00AB62CB">
          <w:t>ning</w:t>
        </w:r>
      </w:ins>
      <w:r w:rsidR="73348B65">
        <w:t xml:space="preserve"> </w:t>
      </w:r>
      <w:r w:rsidR="1EDDD8DF">
        <w:t xml:space="preserve">Maa-amet </w:t>
      </w:r>
      <w:r w:rsidR="73348B65">
        <w:t>või</w:t>
      </w:r>
      <w:r w:rsidR="1EDDD8DF">
        <w:t xml:space="preserve"> maaparanduse ja maakasutuse valdkonnas Põllumajandus- ja Toiduamet, </w:t>
      </w:r>
      <w:r>
        <w:t>on alates 2025. aasta 1. jaanuarist Eesti Vabariigi esindaja Maa- ja Ruumiamet.</w:t>
      </w:r>
    </w:p>
    <w:p w14:paraId="6049601C" w14:textId="77777777" w:rsidR="003B07C3" w:rsidRDefault="003B07C3" w:rsidP="4E493FF7">
      <w:pPr>
        <w:pStyle w:val="Normaallaadveeb"/>
        <w:spacing w:before="0" w:after="0" w:afterAutospacing="0"/>
        <w:jc w:val="both"/>
      </w:pPr>
    </w:p>
    <w:p w14:paraId="6FE81F9F" w14:textId="291A5C28" w:rsidR="008203DD" w:rsidRPr="00D71BA0" w:rsidRDefault="003B07C3" w:rsidP="00662915">
      <w:pPr>
        <w:pStyle w:val="Normaallaadveeb"/>
        <w:spacing w:before="0" w:after="0" w:afterAutospacing="0"/>
        <w:jc w:val="both"/>
        <w:rPr>
          <w:i/>
          <w:iCs/>
        </w:rPr>
      </w:pPr>
      <w:bookmarkStart w:id="13" w:name="_Hlk164072553"/>
      <w:r>
        <w:t>(</w:t>
      </w:r>
      <w:r w:rsidR="002B2E33">
        <w:t>4</w:t>
      </w:r>
      <w:r>
        <w:t>)</w:t>
      </w:r>
      <w:r w:rsidR="008203DD">
        <w:t xml:space="preserve"> </w:t>
      </w:r>
      <w:bookmarkStart w:id="14" w:name="_Hlk164680607"/>
      <w:r w:rsidR="00662915" w:rsidRPr="00662915">
        <w:t>Käesoleva paragrahvi lõi</w:t>
      </w:r>
      <w:del w:id="15" w:author="Merike Koppel JM" w:date="2024-05-30T09:37:00Z">
        <w:r w:rsidR="003D7519" w:rsidDel="00AB62CB">
          <w:delText>k</w:delText>
        </w:r>
        <w:r w:rsidR="00662915" w:rsidRPr="00662915" w:rsidDel="00AB62CB">
          <w:delText>es</w:delText>
        </w:r>
      </w:del>
      <w:ins w:id="16" w:author="Merike Koppel JM" w:date="2024-05-30T09:37:00Z">
        <w:r w:rsidR="00AB62CB">
          <w:t>get</w:t>
        </w:r>
      </w:ins>
      <w:r w:rsidR="00662915" w:rsidRPr="00662915">
        <w:t xml:space="preserve"> </w:t>
      </w:r>
      <w:r w:rsidR="008946CE">
        <w:t>2</w:t>
      </w:r>
      <w:r w:rsidR="00662915" w:rsidRPr="00662915">
        <w:t xml:space="preserve"> </w:t>
      </w:r>
      <w:del w:id="17" w:author="Merike Koppel JM" w:date="2024-05-30T09:37:00Z">
        <w:r w:rsidR="00662915" w:rsidRPr="00662915" w:rsidDel="00AB62CB">
          <w:delText xml:space="preserve">sätestatut </w:delText>
        </w:r>
      </w:del>
      <w:r w:rsidR="00662915" w:rsidRPr="00662915">
        <w:t xml:space="preserve">ei kohaldata </w:t>
      </w:r>
      <w:r w:rsidR="008203DD" w:rsidRPr="008203DD">
        <w:t xml:space="preserve">Maa-ameti </w:t>
      </w:r>
      <w:commentRangeStart w:id="18"/>
      <w:r w:rsidR="008203DD" w:rsidRPr="008203DD">
        <w:t>geoloogi</w:t>
      </w:r>
      <w:del w:id="19" w:author="Merike Koppel JM" w:date="2024-05-30T09:46:00Z">
        <w:r w:rsidR="008203DD" w:rsidRPr="008203DD" w:rsidDel="000B35D0">
          <w:delText>a</w:delText>
        </w:r>
      </w:del>
      <w:del w:id="20" w:author="Merike Koppel JM" w:date="2024-05-30T09:42:00Z">
        <w:r w:rsidR="008203DD" w:rsidRPr="008203DD" w:rsidDel="000B35D0">
          <w:delText>-a</w:delText>
        </w:r>
      </w:del>
      <w:r w:rsidR="008203DD" w:rsidRPr="008203DD">
        <w:t>l</w:t>
      </w:r>
      <w:del w:id="21" w:author="Merike Koppel JM" w:date="2024-05-30T09:42:00Z">
        <w:r w:rsidR="008203DD" w:rsidRPr="008203DD" w:rsidDel="000B35D0">
          <w:delText>a</w:delText>
        </w:r>
      </w:del>
      <w:ins w:id="22" w:author="Merike Koppel JM" w:date="2024-05-30T09:42:00Z">
        <w:r w:rsidR="000B35D0">
          <w:t>i</w:t>
        </w:r>
      </w:ins>
      <w:r w:rsidR="008203DD" w:rsidRPr="008203DD">
        <w:t>se tegevuse</w:t>
      </w:r>
      <w:commentRangeEnd w:id="18"/>
      <w:r w:rsidR="0077430A">
        <w:rPr>
          <w:rStyle w:val="Kommentaariviide"/>
          <w:rFonts w:asciiTheme="minorHAnsi" w:eastAsiaTheme="minorHAnsi" w:hAnsiTheme="minorHAnsi" w:cstheme="minorBidi"/>
          <w:lang w:eastAsia="en-US"/>
        </w:rPr>
        <w:commentReference w:id="18"/>
      </w:r>
      <w:r w:rsidR="008203DD" w:rsidRPr="008203DD">
        <w:t xml:space="preserve"> korraldamise ülesande </w:t>
      </w:r>
      <w:commentRangeStart w:id="23"/>
      <w:r w:rsidR="008203DD" w:rsidRPr="008203DD">
        <w:t>täitmise valdkonna</w:t>
      </w:r>
      <w:r w:rsidR="00662915">
        <w:t xml:space="preserve"> </w:t>
      </w:r>
      <w:r w:rsidR="004858A5">
        <w:t xml:space="preserve">õigusaktides </w:t>
      </w:r>
      <w:commentRangeEnd w:id="23"/>
      <w:r w:rsidR="000B35D0">
        <w:rPr>
          <w:rStyle w:val="Kommentaariviide"/>
          <w:rFonts w:asciiTheme="minorHAnsi" w:eastAsiaTheme="minorHAnsi" w:hAnsiTheme="minorHAnsi" w:cstheme="minorBidi"/>
          <w:lang w:eastAsia="en-US"/>
        </w:rPr>
        <w:commentReference w:id="23"/>
      </w:r>
      <w:r w:rsidR="004858A5">
        <w:t xml:space="preserve">sätestatud </w:t>
      </w:r>
      <w:r w:rsidR="00662915" w:rsidRPr="00662915">
        <w:t xml:space="preserve">õiguste ja </w:t>
      </w:r>
      <w:r w:rsidR="00662915" w:rsidRPr="00662915">
        <w:lastRenderedPageBreak/>
        <w:t>kohustuste suhte</w:t>
      </w:r>
      <w:r w:rsidR="008203DD" w:rsidRPr="008203DD">
        <w:t>s</w:t>
      </w:r>
      <w:r w:rsidR="00662915" w:rsidRPr="00662915">
        <w:t>, mi</w:t>
      </w:r>
      <w:r w:rsidR="00662915">
        <w:t>s</w:t>
      </w:r>
      <w:r w:rsidR="008203DD" w:rsidRPr="008203DD">
        <w:t xml:space="preserve"> lähevad alates 2025. aasta 1. jaanuarist üle Kliimaministeeriumi valitsemisala</w:t>
      </w:r>
      <w:del w:id="24" w:author="Merike Koppel JM" w:date="2024-05-30T09:50:00Z">
        <w:r w:rsidR="008203DD" w:rsidRPr="008203DD" w:rsidDel="000B35D0">
          <w:delText>s olevale</w:delText>
        </w:r>
      </w:del>
      <w:r w:rsidR="008203DD" w:rsidRPr="008203DD">
        <w:t xml:space="preserve"> riigiasutusele, kelle ülesan</w:t>
      </w:r>
      <w:r w:rsidR="00101225">
        <w:t>n</w:t>
      </w:r>
      <w:r w:rsidR="008203DD" w:rsidRPr="008203DD">
        <w:t>e on geoloogili</w:t>
      </w:r>
      <w:r w:rsidR="004858A5">
        <w:t>n</w:t>
      </w:r>
      <w:r w:rsidR="008203DD" w:rsidRPr="008203DD">
        <w:t>e kaardistami</w:t>
      </w:r>
      <w:r w:rsidR="0058516E">
        <w:t>n</w:t>
      </w:r>
      <w:r w:rsidR="008203DD" w:rsidRPr="008203DD">
        <w:t>e</w:t>
      </w:r>
      <w:r w:rsidR="0071120C">
        <w:t xml:space="preserve"> ning</w:t>
      </w:r>
      <w:r w:rsidR="008203DD" w:rsidRPr="008203DD">
        <w:t xml:space="preserve"> </w:t>
      </w:r>
      <w:del w:id="25" w:author="Merike Koppel JM" w:date="2024-05-30T09:52:00Z">
        <w:r w:rsidR="00EB377C" w:rsidDel="00EE55C8">
          <w:delText xml:space="preserve">säilitada </w:delText>
        </w:r>
      </w:del>
      <w:commentRangeStart w:id="26"/>
      <w:r w:rsidR="008203DD" w:rsidRPr="008203DD">
        <w:t>geoloogili</w:t>
      </w:r>
      <w:r w:rsidR="00446FA2">
        <w:t>s</w:t>
      </w:r>
      <w:ins w:id="27" w:author="Merike Koppel JM" w:date="2024-05-30T09:52:00Z">
        <w:r w:rsidR="00EE55C8">
          <w:t>e</w:t>
        </w:r>
      </w:ins>
      <w:del w:id="28" w:author="Merike Koppel JM" w:date="2024-05-30T09:52:00Z">
        <w:r w:rsidR="00446FA2" w:rsidDel="00EE55C8">
          <w:delText>t</w:delText>
        </w:r>
      </w:del>
      <w:r w:rsidR="008203DD" w:rsidRPr="008203DD">
        <w:t xml:space="preserve"> tea</w:t>
      </w:r>
      <w:del w:id="29" w:author="Merike Koppel JM" w:date="2024-05-30T09:52:00Z">
        <w:r w:rsidR="00EB377C" w:rsidDel="00EE55C8">
          <w:delText>v</w:delText>
        </w:r>
        <w:r w:rsidR="008203DD" w:rsidRPr="008203DD" w:rsidDel="00EE55C8">
          <w:delText>e</w:delText>
        </w:r>
        <w:r w:rsidR="00EB377C" w:rsidDel="00EE55C8">
          <w:delText>t</w:delText>
        </w:r>
      </w:del>
      <w:ins w:id="30" w:author="Merike Koppel JM" w:date="2024-05-30T09:52:00Z">
        <w:r w:rsidR="00EE55C8">
          <w:t>be säilitamine</w:t>
        </w:r>
      </w:ins>
      <w:r w:rsidR="008203DD" w:rsidRPr="008203DD">
        <w:t xml:space="preserve"> ja </w:t>
      </w:r>
      <w:del w:id="31" w:author="Merike Koppel JM" w:date="2024-05-30T09:52:00Z">
        <w:r w:rsidR="00EB377C" w:rsidDel="00EE55C8">
          <w:delText xml:space="preserve">tagada selle </w:delText>
        </w:r>
      </w:del>
      <w:r w:rsidR="008203DD" w:rsidRPr="008203DD">
        <w:t>kättesaadavus</w:t>
      </w:r>
      <w:ins w:id="32" w:author="Merike Koppel JM" w:date="2024-05-30T09:52:00Z">
        <w:r w:rsidR="00EE55C8">
          <w:t>e tagamine</w:t>
        </w:r>
      </w:ins>
      <w:r w:rsidR="00EB377C">
        <w:t xml:space="preserve"> </w:t>
      </w:r>
      <w:commentRangeEnd w:id="26"/>
      <w:r w:rsidR="00EE55C8">
        <w:rPr>
          <w:rStyle w:val="Kommentaariviide"/>
          <w:rFonts w:asciiTheme="minorHAnsi" w:eastAsiaTheme="minorHAnsi" w:hAnsiTheme="minorHAnsi" w:cstheme="minorBidi"/>
          <w:lang w:eastAsia="en-US"/>
        </w:rPr>
        <w:commentReference w:id="26"/>
      </w:r>
      <w:r w:rsidR="008203DD" w:rsidRPr="008203DD">
        <w:t xml:space="preserve">(edaspidi </w:t>
      </w:r>
      <w:commentRangeStart w:id="33"/>
      <w:r w:rsidR="008203DD" w:rsidRPr="008203DD">
        <w:rPr>
          <w:i/>
          <w:iCs/>
        </w:rPr>
        <w:t>riigiasutus, kelle ülesan</w:t>
      </w:r>
      <w:r w:rsidR="004858A5">
        <w:rPr>
          <w:i/>
          <w:iCs/>
        </w:rPr>
        <w:t>n</w:t>
      </w:r>
      <w:r w:rsidR="008203DD" w:rsidRPr="008203DD">
        <w:rPr>
          <w:i/>
          <w:iCs/>
        </w:rPr>
        <w:t>e on</w:t>
      </w:r>
      <w:r w:rsidR="00110A78">
        <w:rPr>
          <w:i/>
          <w:iCs/>
        </w:rPr>
        <w:t xml:space="preserve"> tagada</w:t>
      </w:r>
      <w:r w:rsidR="008203DD" w:rsidRPr="008203DD">
        <w:rPr>
          <w:i/>
          <w:iCs/>
        </w:rPr>
        <w:t xml:space="preserve"> riigi </w:t>
      </w:r>
      <w:commentRangeStart w:id="34"/>
      <w:r w:rsidR="008203DD" w:rsidRPr="008203DD">
        <w:rPr>
          <w:i/>
          <w:iCs/>
        </w:rPr>
        <w:t>geoloogi</w:t>
      </w:r>
      <w:r w:rsidR="004858A5">
        <w:rPr>
          <w:i/>
          <w:iCs/>
        </w:rPr>
        <w:t>a</w:t>
      </w:r>
      <w:del w:id="35" w:author="Merike Koppel JM" w:date="2024-05-30T09:54:00Z">
        <w:r w:rsidR="004858A5" w:rsidDel="00EE55C8">
          <w:rPr>
            <w:i/>
            <w:iCs/>
          </w:rPr>
          <w:delText>-a</w:delText>
        </w:r>
        <w:r w:rsidR="008203DD" w:rsidRPr="008203DD" w:rsidDel="00EE55C8">
          <w:rPr>
            <w:i/>
            <w:iCs/>
          </w:rPr>
          <w:delText>l</w:delText>
        </w:r>
        <w:r w:rsidR="004858A5" w:rsidDel="00EE55C8">
          <w:rPr>
            <w:i/>
            <w:iCs/>
          </w:rPr>
          <w:delText>a</w:delText>
        </w:r>
        <w:r w:rsidR="00110A78" w:rsidDel="00EE55C8">
          <w:rPr>
            <w:i/>
            <w:iCs/>
          </w:rPr>
          <w:delText>n</w:delText>
        </w:r>
        <w:r w:rsidR="008203DD" w:rsidRPr="008203DD" w:rsidDel="00EE55C8">
          <w:rPr>
            <w:i/>
            <w:iCs/>
          </w:rPr>
          <w:delText xml:space="preserve">e </w:delText>
        </w:r>
      </w:del>
      <w:r w:rsidR="004858A5">
        <w:rPr>
          <w:i/>
          <w:iCs/>
        </w:rPr>
        <w:t>pädevus</w:t>
      </w:r>
      <w:commentRangeEnd w:id="33"/>
      <w:r w:rsidR="00EE55C8">
        <w:rPr>
          <w:rStyle w:val="Kommentaariviide"/>
          <w:rFonts w:asciiTheme="minorHAnsi" w:eastAsiaTheme="minorHAnsi" w:hAnsiTheme="minorHAnsi" w:cstheme="minorBidi"/>
          <w:lang w:eastAsia="en-US"/>
        </w:rPr>
        <w:commentReference w:id="33"/>
      </w:r>
      <w:commentRangeEnd w:id="34"/>
      <w:r w:rsidR="0077430A">
        <w:rPr>
          <w:rStyle w:val="Kommentaariviide"/>
          <w:rFonts w:asciiTheme="minorHAnsi" w:eastAsiaTheme="minorHAnsi" w:hAnsiTheme="minorHAnsi" w:cstheme="minorBidi"/>
          <w:lang w:eastAsia="en-US"/>
        </w:rPr>
        <w:commentReference w:id="34"/>
      </w:r>
      <w:r w:rsidR="008203DD" w:rsidRPr="008203DD">
        <w:t>)</w:t>
      </w:r>
      <w:r w:rsidR="008203DD">
        <w:t>.</w:t>
      </w:r>
    </w:p>
    <w:p w14:paraId="2DA6CAF6" w14:textId="77777777" w:rsidR="00662915" w:rsidRDefault="00662915" w:rsidP="00662915">
      <w:pPr>
        <w:pStyle w:val="Normaallaadveeb"/>
        <w:spacing w:before="0" w:after="0" w:afterAutospacing="0"/>
        <w:jc w:val="both"/>
      </w:pPr>
    </w:p>
    <w:bookmarkEnd w:id="14"/>
    <w:p w14:paraId="031A3598" w14:textId="00B452E6" w:rsidR="00662915" w:rsidRDefault="008203DD" w:rsidP="4E493FF7">
      <w:pPr>
        <w:pStyle w:val="Normaallaadveeb"/>
        <w:spacing w:before="0" w:after="0" w:afterAutospacing="0"/>
        <w:jc w:val="both"/>
      </w:pPr>
      <w:r>
        <w:t>(</w:t>
      </w:r>
      <w:r w:rsidR="002B2E33">
        <w:t>5</w:t>
      </w:r>
      <w:r w:rsidR="001C51D1">
        <w:t xml:space="preserve">) </w:t>
      </w:r>
      <w:r w:rsidRPr="008203DD">
        <w:t>K</w:t>
      </w:r>
      <w:r w:rsidR="003D7519" w:rsidRPr="00662915">
        <w:t>äesoleva paragrahvi lõi</w:t>
      </w:r>
      <w:del w:id="36" w:author="Merike Koppel JM" w:date="2024-05-30T09:47:00Z">
        <w:r w:rsidR="003D7519" w:rsidDel="000B35D0">
          <w:delText>k</w:delText>
        </w:r>
        <w:r w:rsidR="003D7519" w:rsidRPr="00662915" w:rsidDel="000B35D0">
          <w:delText>es</w:delText>
        </w:r>
      </w:del>
      <w:ins w:id="37" w:author="Merike Koppel JM" w:date="2024-05-30T09:47:00Z">
        <w:r w:rsidR="000B35D0">
          <w:t>get</w:t>
        </w:r>
      </w:ins>
      <w:r w:rsidR="00EC1122">
        <w:t> </w:t>
      </w:r>
      <w:r w:rsidR="00B63B20">
        <w:t>3</w:t>
      </w:r>
      <w:r w:rsidR="003D7519" w:rsidRPr="00662915">
        <w:t xml:space="preserve"> </w:t>
      </w:r>
      <w:del w:id="38" w:author="Merike Koppel JM" w:date="2024-05-30T09:47:00Z">
        <w:r w:rsidR="003D7519" w:rsidRPr="00662915" w:rsidDel="000B35D0">
          <w:delText xml:space="preserve">sätestatut </w:delText>
        </w:r>
      </w:del>
      <w:r w:rsidR="003D7519" w:rsidRPr="00662915">
        <w:t xml:space="preserve">ei kohaldata </w:t>
      </w:r>
      <w:r w:rsidR="003D7519">
        <w:t>k</w:t>
      </w:r>
      <w:r w:rsidRPr="008203DD">
        <w:t xml:space="preserve">õigi </w:t>
      </w:r>
      <w:ins w:id="39" w:author="Merike Koppel JM" w:date="2024-05-30T10:17:00Z">
        <w:r w:rsidR="002D7B5B">
          <w:t xml:space="preserve">nende </w:t>
        </w:r>
      </w:ins>
      <w:r w:rsidRPr="008203DD">
        <w:t>geoloogi</w:t>
      </w:r>
      <w:del w:id="40" w:author="Merike Koppel JM" w:date="2024-05-30T09:55:00Z">
        <w:r w:rsidRPr="008203DD" w:rsidDel="00EE55C8">
          <w:delText>a-a</w:delText>
        </w:r>
      </w:del>
      <w:r w:rsidRPr="008203DD">
        <w:t>l</w:t>
      </w:r>
      <w:del w:id="41" w:author="Merike Koppel JM" w:date="2024-05-30T09:55:00Z">
        <w:r w:rsidRPr="008203DD" w:rsidDel="00EE55C8">
          <w:delText>a</w:delText>
        </w:r>
      </w:del>
      <w:ins w:id="42" w:author="Merike Koppel JM" w:date="2024-05-30T09:55:00Z">
        <w:r w:rsidR="00EE55C8">
          <w:t>i</w:t>
        </w:r>
      </w:ins>
      <w:r w:rsidRPr="008203DD">
        <w:t>se tegevuse korraldamise ülesande täitmise</w:t>
      </w:r>
      <w:r w:rsidR="005769F1">
        <w:t xml:space="preserve"> korral</w:t>
      </w:r>
      <w:r w:rsidRPr="008203DD">
        <w:t xml:space="preserve"> tekkinud </w:t>
      </w:r>
      <w:del w:id="43" w:author="Merike Koppel JM" w:date="2024-05-30T09:55:00Z">
        <w:r w:rsidRPr="008203DD" w:rsidDel="00EE55C8">
          <w:delText xml:space="preserve">nende </w:delText>
        </w:r>
      </w:del>
      <w:r w:rsidRPr="008203DD">
        <w:t>õigussuhete</w:t>
      </w:r>
      <w:r w:rsidR="003D7519">
        <w:t xml:space="preserve"> </w:t>
      </w:r>
      <w:r w:rsidRPr="008203DD">
        <w:t>s</w:t>
      </w:r>
      <w:r w:rsidR="003D7519">
        <w:t>uhtes</w:t>
      </w:r>
      <w:r w:rsidRPr="008203DD">
        <w:t xml:space="preserve">, milles </w:t>
      </w:r>
      <w:r w:rsidR="00FE7FCC">
        <w:t xml:space="preserve">on </w:t>
      </w:r>
      <w:r w:rsidRPr="008203DD">
        <w:t>Eesti Vabariiki esindanud Maa-amet</w:t>
      </w:r>
      <w:r w:rsidR="003D7519">
        <w:t>. Nendes õigussuhetes</w:t>
      </w:r>
      <w:r w:rsidRPr="008203DD">
        <w:t xml:space="preserve"> on alates 2025. aasta 1. jaanuarist Eesti Vabariigi esindaja riigiasutus, kelle ülesan</w:t>
      </w:r>
      <w:r w:rsidR="00FE7FCC">
        <w:t>n</w:t>
      </w:r>
      <w:r w:rsidRPr="008203DD">
        <w:t xml:space="preserve">e on </w:t>
      </w:r>
      <w:r w:rsidR="00FE7FCC">
        <w:t xml:space="preserve">tagada </w:t>
      </w:r>
      <w:r w:rsidRPr="008203DD">
        <w:t xml:space="preserve">riigi </w:t>
      </w:r>
      <w:r w:rsidR="00260F9A" w:rsidRPr="008203DD">
        <w:t>geol</w:t>
      </w:r>
      <w:r w:rsidR="00260F9A">
        <w:t>oogia</w:t>
      </w:r>
      <w:del w:id="44" w:author="Merike Koppel JM" w:date="2024-05-30T10:17:00Z">
        <w:r w:rsidR="00260F9A" w:rsidDel="002D7B5B">
          <w:delText>-ala</w:delText>
        </w:r>
        <w:r w:rsidR="00FE7FCC" w:rsidDel="002D7B5B">
          <w:delText>n</w:delText>
        </w:r>
        <w:r w:rsidR="00260F9A" w:rsidDel="002D7B5B">
          <w:delText xml:space="preserve">e </w:delText>
        </w:r>
      </w:del>
      <w:r w:rsidR="00260F9A">
        <w:t>pädevus</w:t>
      </w:r>
      <w:r w:rsidRPr="008203DD">
        <w:t>.</w:t>
      </w:r>
    </w:p>
    <w:p w14:paraId="1149F616" w14:textId="77777777" w:rsidR="00662915" w:rsidRDefault="00662915" w:rsidP="4E493FF7">
      <w:pPr>
        <w:pStyle w:val="Normaallaadveeb"/>
        <w:spacing w:before="0" w:after="0" w:afterAutospacing="0"/>
        <w:jc w:val="both"/>
      </w:pPr>
    </w:p>
    <w:p w14:paraId="75127A13" w14:textId="35E18D52" w:rsidR="00662915" w:rsidRDefault="00662915" w:rsidP="4E493FF7">
      <w:pPr>
        <w:pStyle w:val="Normaallaadveeb"/>
        <w:spacing w:before="0" w:after="0" w:afterAutospacing="0"/>
        <w:jc w:val="both"/>
        <w:rPr>
          <w:b/>
          <w:bCs/>
        </w:rPr>
      </w:pPr>
      <w:r w:rsidRPr="00BF51EC">
        <w:rPr>
          <w:b/>
          <w:bCs/>
        </w:rPr>
        <w:t>§</w:t>
      </w:r>
      <w:r w:rsidR="001D1B23">
        <w:rPr>
          <w:b/>
          <w:bCs/>
        </w:rPr>
        <w:t> </w:t>
      </w:r>
      <w:r w:rsidRPr="00BF51EC">
        <w:rPr>
          <w:b/>
          <w:bCs/>
        </w:rPr>
        <w:t>105</w:t>
      </w:r>
      <w:r w:rsidRPr="00BF51EC">
        <w:rPr>
          <w:b/>
          <w:bCs/>
          <w:vertAlign w:val="superscript"/>
        </w:rPr>
        <w:t>2</w:t>
      </w:r>
      <w:r>
        <w:rPr>
          <w:b/>
          <w:bCs/>
          <w:vertAlign w:val="superscript"/>
        </w:rPr>
        <w:t>1</w:t>
      </w:r>
      <w:r w:rsidRPr="00BF51EC">
        <w:rPr>
          <w:b/>
          <w:bCs/>
        </w:rPr>
        <w:t xml:space="preserve">. </w:t>
      </w:r>
      <w:r>
        <w:rPr>
          <w:b/>
          <w:bCs/>
        </w:rPr>
        <w:t xml:space="preserve">Majandus- ja Kommunikatsiooniministeeriumi ning </w:t>
      </w:r>
      <w:r w:rsidRPr="00662915">
        <w:rPr>
          <w:b/>
          <w:bCs/>
        </w:rPr>
        <w:t>Regionaal- ja Põllumajandusministeeriumi</w:t>
      </w:r>
      <w:r w:rsidRPr="00BF51EC">
        <w:rPr>
          <w:b/>
          <w:bCs/>
        </w:rPr>
        <w:t xml:space="preserve"> </w:t>
      </w:r>
      <w:r>
        <w:rPr>
          <w:b/>
          <w:bCs/>
        </w:rPr>
        <w:t xml:space="preserve">valitsemisala </w:t>
      </w:r>
      <w:r w:rsidRPr="00BF51EC">
        <w:rPr>
          <w:b/>
          <w:bCs/>
        </w:rPr>
        <w:t>ümberkorraldamine</w:t>
      </w:r>
    </w:p>
    <w:p w14:paraId="3CC49A35" w14:textId="77777777" w:rsidR="00662915" w:rsidRDefault="00662915" w:rsidP="4E493FF7">
      <w:pPr>
        <w:pStyle w:val="Normaallaadveeb"/>
        <w:spacing w:before="0" w:after="0" w:afterAutospacing="0"/>
        <w:jc w:val="both"/>
        <w:rPr>
          <w:b/>
          <w:bCs/>
        </w:rPr>
      </w:pPr>
    </w:p>
    <w:p w14:paraId="12C32D4E" w14:textId="315D4E45" w:rsidR="00343FCC" w:rsidRDefault="00BC149A" w:rsidP="4E493FF7">
      <w:pPr>
        <w:pStyle w:val="Normaallaadveeb"/>
        <w:spacing w:before="0" w:after="0" w:afterAutospacing="0"/>
        <w:jc w:val="both"/>
      </w:pPr>
      <w:r w:rsidRPr="008203DD">
        <w:t xml:space="preserve">Kõigis </w:t>
      </w:r>
      <w:r>
        <w:t xml:space="preserve">ligipääsetavuse valdkonna </w:t>
      </w:r>
      <w:r w:rsidRPr="008203DD">
        <w:t xml:space="preserve">õigussuhetes, milles </w:t>
      </w:r>
      <w:r w:rsidR="00D572FB">
        <w:t xml:space="preserve">on </w:t>
      </w:r>
      <w:r w:rsidRPr="008203DD">
        <w:t xml:space="preserve">Eesti Vabariiki </w:t>
      </w:r>
      <w:r w:rsidR="000926FE">
        <w:t xml:space="preserve">alates 2023. aasta </w:t>
      </w:r>
      <w:r w:rsidR="00E014C1">
        <w:br/>
        <w:t xml:space="preserve">1. </w:t>
      </w:r>
      <w:r w:rsidR="000926FE">
        <w:t xml:space="preserve">juulist </w:t>
      </w:r>
      <w:r w:rsidRPr="008203DD">
        <w:t>esindanud</w:t>
      </w:r>
      <w:r w:rsidRPr="00BC149A">
        <w:t xml:space="preserve"> </w:t>
      </w:r>
      <w:r>
        <w:t>Regionaal- ja Põllumajandusministeerium</w:t>
      </w:r>
      <w:r w:rsidRPr="008203DD">
        <w:t>, on alates 2025.</w:t>
      </w:r>
      <w:r w:rsidR="005F0D19">
        <w:t> </w:t>
      </w:r>
      <w:r w:rsidRPr="008203DD">
        <w:t xml:space="preserve">aasta </w:t>
      </w:r>
      <w:r w:rsidR="00E82969">
        <w:br/>
        <w:t xml:space="preserve">1. </w:t>
      </w:r>
      <w:r w:rsidRPr="008203DD">
        <w:t xml:space="preserve">jaanuarist Eesti Vabariigi esindaja </w:t>
      </w:r>
      <w:r w:rsidRPr="00BC149A">
        <w:t>Majandus- ja Kommunikatsiooniministeerium</w:t>
      </w:r>
      <w:r w:rsidRPr="008203DD">
        <w:t>.</w:t>
      </w:r>
      <w:r w:rsidR="008203DD" w:rsidRPr="008203DD">
        <w:t>“.</w:t>
      </w:r>
    </w:p>
    <w:bookmarkEnd w:id="13"/>
    <w:p w14:paraId="5EDF75B4" w14:textId="77777777" w:rsidR="00832597" w:rsidRPr="00BF51EC" w:rsidRDefault="00832597" w:rsidP="000E1B93">
      <w:pPr>
        <w:jc w:val="both"/>
        <w:rPr>
          <w:rFonts w:ascii="Times New Roman" w:hAnsi="Times New Roman" w:cs="Times New Roman"/>
          <w:sz w:val="24"/>
          <w:szCs w:val="24"/>
        </w:rPr>
      </w:pPr>
    </w:p>
    <w:p w14:paraId="09B624AE" w14:textId="47DA28B9" w:rsidR="002A5DA3" w:rsidRPr="00BF51EC" w:rsidRDefault="16EB889A">
      <w:pPr>
        <w:rPr>
          <w:rFonts w:ascii="Times New Roman" w:hAnsi="Times New Roman" w:cs="Times New Roman"/>
          <w:b/>
          <w:bCs/>
          <w:sz w:val="24"/>
          <w:szCs w:val="24"/>
        </w:rPr>
      </w:pPr>
      <w:bookmarkStart w:id="45" w:name="_Hlk22049629"/>
      <w:r w:rsidRPr="00BF51EC">
        <w:rPr>
          <w:rFonts w:ascii="Times New Roman" w:hAnsi="Times New Roman" w:cs="Times New Roman"/>
          <w:b/>
          <w:bCs/>
          <w:sz w:val="24"/>
          <w:szCs w:val="24"/>
        </w:rPr>
        <w:t>§ 2.</w:t>
      </w:r>
      <w:bookmarkStart w:id="46" w:name="_Hlk155361326"/>
      <w:bookmarkEnd w:id="45"/>
      <w:r w:rsidR="624C4876" w:rsidRPr="00BF51EC">
        <w:rPr>
          <w:rFonts w:ascii="Times New Roman" w:hAnsi="Times New Roman" w:cs="Times New Roman"/>
          <w:b/>
          <w:bCs/>
          <w:sz w:val="24"/>
          <w:szCs w:val="24"/>
        </w:rPr>
        <w:t xml:space="preserve"> </w:t>
      </w:r>
      <w:r w:rsidR="49DDAB30" w:rsidRPr="00BF51EC">
        <w:rPr>
          <w:rFonts w:ascii="Times New Roman" w:hAnsi="Times New Roman" w:cs="Times New Roman"/>
          <w:b/>
          <w:bCs/>
          <w:sz w:val="24"/>
          <w:szCs w:val="24"/>
        </w:rPr>
        <w:t>Asjaõigusseaduse rakendamise seaduse muutmine</w:t>
      </w:r>
    </w:p>
    <w:p w14:paraId="5EAFAFAC" w14:textId="77777777" w:rsidR="00150C66" w:rsidRPr="00BF51EC" w:rsidRDefault="00150C66" w:rsidP="00150C66">
      <w:pPr>
        <w:rPr>
          <w:rFonts w:ascii="Times New Roman" w:hAnsi="Times New Roman" w:cs="Times New Roman"/>
          <w:sz w:val="24"/>
          <w:szCs w:val="24"/>
        </w:rPr>
      </w:pPr>
    </w:p>
    <w:p w14:paraId="3BB38062" w14:textId="6CDCF8DB" w:rsidR="00150C66" w:rsidRPr="00BF51EC" w:rsidRDefault="00150C66" w:rsidP="00150C66">
      <w:pPr>
        <w:jc w:val="both"/>
        <w:rPr>
          <w:rFonts w:ascii="Times New Roman" w:hAnsi="Times New Roman" w:cs="Times New Roman"/>
          <w:sz w:val="24"/>
          <w:szCs w:val="24"/>
        </w:rPr>
      </w:pPr>
      <w:bookmarkStart w:id="47" w:name="_Hlk156912801"/>
      <w:r w:rsidRPr="00BF51EC">
        <w:rPr>
          <w:rFonts w:ascii="Times New Roman" w:hAnsi="Times New Roman" w:cs="Times New Roman"/>
          <w:sz w:val="24"/>
          <w:szCs w:val="24"/>
        </w:rPr>
        <w:t>Asjaõigusseaduse rakendamise seaduse §</w:t>
      </w:r>
      <w:r w:rsidR="00EC36C7">
        <w:rPr>
          <w:rFonts w:ascii="Times New Roman" w:hAnsi="Times New Roman" w:cs="Times New Roman"/>
          <w:sz w:val="24"/>
          <w:szCs w:val="24"/>
        </w:rPr>
        <w:t> </w:t>
      </w:r>
      <w:r w:rsidRPr="00BF51EC">
        <w:rPr>
          <w:rFonts w:ascii="Times New Roman" w:hAnsi="Times New Roman" w:cs="Times New Roman"/>
          <w:sz w:val="24"/>
          <w:szCs w:val="24"/>
        </w:rPr>
        <w:t>15</w:t>
      </w:r>
      <w:r w:rsidRPr="00BF51EC">
        <w:rPr>
          <w:rFonts w:ascii="Times New Roman" w:hAnsi="Times New Roman" w:cs="Times New Roman"/>
          <w:sz w:val="24"/>
          <w:szCs w:val="24"/>
          <w:vertAlign w:val="superscript"/>
        </w:rPr>
        <w:t>5</w:t>
      </w:r>
      <w:r w:rsidRPr="00BF51EC">
        <w:rPr>
          <w:rFonts w:ascii="Times New Roman" w:hAnsi="Times New Roman" w:cs="Times New Roman"/>
          <w:sz w:val="24"/>
          <w:szCs w:val="24"/>
        </w:rPr>
        <w:t xml:space="preserve"> lõikes</w:t>
      </w:r>
      <w:r w:rsidR="00EC36C7">
        <w:rPr>
          <w:rFonts w:ascii="Times New Roman" w:hAnsi="Times New Roman" w:cs="Times New Roman"/>
          <w:sz w:val="24"/>
          <w:szCs w:val="24"/>
        </w:rPr>
        <w:t> </w:t>
      </w:r>
      <w:r w:rsidRPr="00BF51EC">
        <w:rPr>
          <w:rFonts w:ascii="Times New Roman" w:hAnsi="Times New Roman" w:cs="Times New Roman"/>
          <w:sz w:val="24"/>
          <w:szCs w:val="24"/>
        </w:rPr>
        <w:t>8 asendatakse tekstiosa „Maa-ameti“ tekstiosaga „Maa- ja Ruumiameti“.</w:t>
      </w:r>
    </w:p>
    <w:bookmarkEnd w:id="47"/>
    <w:p w14:paraId="2A067629" w14:textId="77777777" w:rsidR="002D65DB" w:rsidRPr="00BF51EC" w:rsidRDefault="002D65DB" w:rsidP="5D77C723">
      <w:pPr>
        <w:rPr>
          <w:rFonts w:ascii="Times New Roman" w:hAnsi="Times New Roman" w:cs="Times New Roman"/>
          <w:b/>
          <w:bCs/>
          <w:sz w:val="24"/>
          <w:szCs w:val="24"/>
        </w:rPr>
      </w:pPr>
    </w:p>
    <w:p w14:paraId="33E44A80" w14:textId="6FE2B34A" w:rsidR="365C7452" w:rsidRPr="00BF51EC" w:rsidRDefault="160F1556" w:rsidP="5D77C723">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1B15B5" w:rsidRPr="00BF51EC">
        <w:rPr>
          <w:rFonts w:ascii="Times New Roman" w:hAnsi="Times New Roman" w:cs="Times New Roman"/>
          <w:b/>
          <w:bCs/>
          <w:sz w:val="24"/>
          <w:szCs w:val="24"/>
        </w:rPr>
        <w:t xml:space="preserve">3. </w:t>
      </w:r>
      <w:r w:rsidR="49DDAB30" w:rsidRPr="00BF51EC">
        <w:rPr>
          <w:rFonts w:ascii="Times New Roman" w:hAnsi="Times New Roman" w:cs="Times New Roman"/>
          <w:b/>
          <w:bCs/>
          <w:sz w:val="24"/>
          <w:szCs w:val="24"/>
        </w:rPr>
        <w:t>Ehitusseadustiku muutmine</w:t>
      </w:r>
    </w:p>
    <w:p w14:paraId="5B1E41B2" w14:textId="77777777" w:rsidR="002A5DA3" w:rsidRPr="00BF51EC" w:rsidRDefault="002A5DA3">
      <w:pPr>
        <w:rPr>
          <w:rFonts w:ascii="Times New Roman" w:hAnsi="Times New Roman" w:cs="Times New Roman"/>
          <w:b/>
          <w:bCs/>
          <w:sz w:val="24"/>
          <w:szCs w:val="24"/>
        </w:rPr>
      </w:pPr>
    </w:p>
    <w:p w14:paraId="542361D4" w14:textId="5D1F125B" w:rsidR="1565369C" w:rsidRPr="00BF51EC" w:rsidRDefault="1565369C" w:rsidP="5D77C723">
      <w:pPr>
        <w:rPr>
          <w:rFonts w:ascii="Times New Roman" w:hAnsi="Times New Roman" w:cs="Times New Roman"/>
          <w:sz w:val="24"/>
          <w:szCs w:val="24"/>
        </w:rPr>
      </w:pPr>
      <w:bookmarkStart w:id="48" w:name="_Hlk156913288"/>
      <w:r w:rsidRPr="00BF51EC">
        <w:rPr>
          <w:rFonts w:ascii="Times New Roman" w:hAnsi="Times New Roman" w:cs="Times New Roman"/>
          <w:sz w:val="24"/>
          <w:szCs w:val="24"/>
        </w:rPr>
        <w:t>Ehitusseadustikus tehakse järgmi</w:t>
      </w:r>
      <w:r w:rsidR="0832A31E" w:rsidRPr="00BF51EC">
        <w:rPr>
          <w:rFonts w:ascii="Times New Roman" w:hAnsi="Times New Roman" w:cs="Times New Roman"/>
          <w:sz w:val="24"/>
          <w:szCs w:val="24"/>
        </w:rPr>
        <w:t>sed</w:t>
      </w:r>
      <w:r w:rsidRPr="00BF51EC">
        <w:rPr>
          <w:rFonts w:ascii="Times New Roman" w:hAnsi="Times New Roman" w:cs="Times New Roman"/>
          <w:sz w:val="24"/>
          <w:szCs w:val="24"/>
        </w:rPr>
        <w:t xml:space="preserve"> muudatus</w:t>
      </w:r>
      <w:r w:rsidR="3E4A14FC" w:rsidRPr="00BF51EC">
        <w:rPr>
          <w:rFonts w:ascii="Times New Roman" w:hAnsi="Times New Roman" w:cs="Times New Roman"/>
          <w:sz w:val="24"/>
          <w:szCs w:val="24"/>
        </w:rPr>
        <w:t>ed:</w:t>
      </w:r>
    </w:p>
    <w:p w14:paraId="02845CC0" w14:textId="61E73304" w:rsidR="1BDF938B" w:rsidRPr="00BF51EC" w:rsidRDefault="1BDF938B" w:rsidP="002D65DB">
      <w:pPr>
        <w:jc w:val="both"/>
      </w:pPr>
    </w:p>
    <w:p w14:paraId="02A802EC" w14:textId="140CC676" w:rsidR="0DB2C94F" w:rsidRPr="00BF51EC" w:rsidRDefault="002D65DB" w:rsidP="002D65DB">
      <w:pPr>
        <w:pStyle w:val="Normaallaadveeb"/>
        <w:spacing w:before="0" w:after="0" w:afterAutospacing="0"/>
        <w:jc w:val="both"/>
      </w:pPr>
      <w:r w:rsidRPr="00BF51EC">
        <w:rPr>
          <w:b/>
          <w:bCs/>
        </w:rPr>
        <w:t>1)</w:t>
      </w:r>
      <w:r w:rsidRPr="00BF51EC">
        <w:t xml:space="preserve"> paragrahvi</w:t>
      </w:r>
      <w:r w:rsidR="0DB2C94F" w:rsidRPr="00BF51EC">
        <w:t xml:space="preserve"> 59 l</w:t>
      </w:r>
      <w:r w:rsidRPr="00BF51EC">
        <w:t>õige</w:t>
      </w:r>
      <w:r w:rsidR="0DB2C94F" w:rsidRPr="00BF51EC">
        <w:t xml:space="preserve"> 1 tunnistatakse kehtetuks;</w:t>
      </w:r>
    </w:p>
    <w:p w14:paraId="748E388E" w14:textId="77777777" w:rsidR="002D65DB" w:rsidRPr="00BF51EC" w:rsidRDefault="002D65DB" w:rsidP="002D65DB">
      <w:pPr>
        <w:jc w:val="both"/>
        <w:rPr>
          <w:rFonts w:ascii="Times New Roman" w:hAnsi="Times New Roman" w:cs="Times New Roman"/>
          <w:sz w:val="24"/>
          <w:szCs w:val="24"/>
        </w:rPr>
      </w:pPr>
    </w:p>
    <w:p w14:paraId="02039D88" w14:textId="7443EA82" w:rsidR="0DB2C94F" w:rsidRPr="00BF51EC" w:rsidRDefault="002D65DB" w:rsidP="002D65DB">
      <w:pPr>
        <w:jc w:val="both"/>
        <w:rPr>
          <w:rFonts w:ascii="Times New Roman" w:hAnsi="Times New Roman" w:cs="Times New Roman"/>
          <w:sz w:val="24"/>
          <w:szCs w:val="24"/>
        </w:rPr>
      </w:pPr>
      <w:r w:rsidRPr="00BF51EC">
        <w:rPr>
          <w:rFonts w:ascii="Times New Roman" w:hAnsi="Times New Roman" w:cs="Times New Roman"/>
          <w:b/>
          <w:bCs/>
          <w:sz w:val="24"/>
          <w:szCs w:val="24"/>
        </w:rPr>
        <w:t>2)</w:t>
      </w:r>
      <w:r w:rsidRPr="00BF51EC">
        <w:rPr>
          <w:rFonts w:ascii="Times New Roman" w:hAnsi="Times New Roman" w:cs="Times New Roman"/>
          <w:sz w:val="24"/>
          <w:szCs w:val="24"/>
        </w:rPr>
        <w:t xml:space="preserve"> paragrahvi</w:t>
      </w:r>
      <w:r w:rsidR="0DB2C94F" w:rsidRPr="00BF51EC">
        <w:rPr>
          <w:rFonts w:ascii="Times New Roman" w:hAnsi="Times New Roman" w:cs="Times New Roman"/>
          <w:sz w:val="24"/>
          <w:szCs w:val="24"/>
        </w:rPr>
        <w:t xml:space="preserve"> 59 l</w:t>
      </w:r>
      <w:r w:rsidRPr="00BF51EC">
        <w:rPr>
          <w:rFonts w:ascii="Times New Roman" w:hAnsi="Times New Roman" w:cs="Times New Roman"/>
          <w:sz w:val="24"/>
          <w:szCs w:val="24"/>
        </w:rPr>
        <w:t>õiget</w:t>
      </w:r>
      <w:r w:rsidR="0DB2C94F" w:rsidRPr="00BF51EC">
        <w:rPr>
          <w:rFonts w:ascii="Times New Roman" w:hAnsi="Times New Roman" w:cs="Times New Roman"/>
          <w:sz w:val="24"/>
          <w:szCs w:val="24"/>
        </w:rPr>
        <w:t xml:space="preserve"> 2 täiendatakse pärast </w:t>
      </w:r>
      <w:r w:rsidRPr="00BF51EC">
        <w:rPr>
          <w:rFonts w:ascii="Times New Roman" w:hAnsi="Times New Roman" w:cs="Times New Roman"/>
          <w:sz w:val="24"/>
          <w:szCs w:val="24"/>
        </w:rPr>
        <w:t>sõn</w:t>
      </w:r>
      <w:r w:rsidR="0DB2C94F" w:rsidRPr="00BF51EC">
        <w:rPr>
          <w:rFonts w:ascii="Times New Roman" w:hAnsi="Times New Roman" w:cs="Times New Roman"/>
          <w:sz w:val="24"/>
          <w:szCs w:val="24"/>
        </w:rPr>
        <w:t xml:space="preserve">a „Ehitisregistri“ </w:t>
      </w:r>
      <w:r w:rsidR="007D48CB">
        <w:rPr>
          <w:rFonts w:ascii="Times New Roman" w:hAnsi="Times New Roman" w:cs="Times New Roman"/>
          <w:sz w:val="24"/>
          <w:szCs w:val="24"/>
        </w:rPr>
        <w:t>sõnade</w:t>
      </w:r>
      <w:r w:rsidR="0DB2C94F" w:rsidRPr="00BF51EC">
        <w:rPr>
          <w:rFonts w:ascii="Times New Roman" w:hAnsi="Times New Roman" w:cs="Times New Roman"/>
          <w:sz w:val="24"/>
          <w:szCs w:val="24"/>
        </w:rPr>
        <w:t>ga „vastutav töötleja ja“</w:t>
      </w:r>
      <w:r w:rsidRPr="00BF51EC">
        <w:rPr>
          <w:rFonts w:ascii="Times New Roman" w:hAnsi="Times New Roman" w:cs="Times New Roman"/>
          <w:sz w:val="24"/>
          <w:szCs w:val="24"/>
        </w:rPr>
        <w:t>;</w:t>
      </w:r>
    </w:p>
    <w:p w14:paraId="43D2647E" w14:textId="77777777" w:rsidR="002D65DB" w:rsidRPr="00BF51EC" w:rsidRDefault="002D65DB" w:rsidP="002D65DB">
      <w:pPr>
        <w:pStyle w:val="Normaallaadveeb"/>
        <w:spacing w:before="0" w:after="0" w:afterAutospacing="0"/>
        <w:jc w:val="both"/>
      </w:pPr>
    </w:p>
    <w:p w14:paraId="4953C6CC" w14:textId="48FC10D5" w:rsidR="05E1567E" w:rsidRPr="00BF51EC" w:rsidRDefault="002D65DB" w:rsidP="002D65DB">
      <w:pPr>
        <w:pStyle w:val="Normaallaadveeb"/>
        <w:spacing w:before="0" w:after="0" w:afterAutospacing="0"/>
        <w:jc w:val="both"/>
      </w:pPr>
      <w:r w:rsidRPr="00BF51EC">
        <w:rPr>
          <w:b/>
          <w:bCs/>
        </w:rPr>
        <w:t>3)</w:t>
      </w:r>
      <w:r w:rsidRPr="00BF51EC">
        <w:t xml:space="preserve"> </w:t>
      </w:r>
      <w:r w:rsidR="1DED8D72" w:rsidRPr="00BF51EC">
        <w:t>paragrahvi</w:t>
      </w:r>
      <w:r w:rsidR="00507526">
        <w:t> </w:t>
      </w:r>
      <w:r w:rsidR="1DED8D72" w:rsidRPr="00BF51EC">
        <w:t>113</w:t>
      </w:r>
      <w:r w:rsidR="1ABFF553" w:rsidRPr="00BF51EC">
        <w:rPr>
          <w:vertAlign w:val="superscript"/>
        </w:rPr>
        <w:t>21</w:t>
      </w:r>
      <w:r w:rsidR="1DED8D72" w:rsidRPr="00BF51EC">
        <w:t xml:space="preserve"> lõikes</w:t>
      </w:r>
      <w:r w:rsidR="00507526">
        <w:t> </w:t>
      </w:r>
      <w:r w:rsidR="1DED8D72" w:rsidRPr="00BF51EC">
        <w:t xml:space="preserve">4 </w:t>
      </w:r>
      <w:r w:rsidR="31C617BF" w:rsidRPr="00BF51EC">
        <w:t>asend</w:t>
      </w:r>
      <w:r w:rsidR="7B4796FF" w:rsidRPr="00BF51EC">
        <w:t>atakse tekstiosa „Maa-amet“ tekstiosaga „Maa- ja Ruumiamet“</w:t>
      </w:r>
      <w:r w:rsidR="00743B9C" w:rsidRPr="00BF51EC">
        <w:t>.</w:t>
      </w:r>
    </w:p>
    <w:bookmarkEnd w:id="48"/>
    <w:p w14:paraId="3601F8D1" w14:textId="77777777" w:rsidR="5D77C723" w:rsidRPr="00BF51EC" w:rsidRDefault="5D77C723" w:rsidP="5D77C723">
      <w:pPr>
        <w:pStyle w:val="Normaallaadveeb"/>
        <w:spacing w:before="0" w:after="0" w:afterAutospacing="0"/>
        <w:jc w:val="both"/>
      </w:pPr>
    </w:p>
    <w:p w14:paraId="4D061150" w14:textId="09C35C2C"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1B15B5" w:rsidRPr="00BF51EC">
        <w:rPr>
          <w:rFonts w:ascii="Times New Roman" w:hAnsi="Times New Roman" w:cs="Times New Roman"/>
          <w:b/>
          <w:bCs/>
          <w:sz w:val="24"/>
          <w:szCs w:val="24"/>
        </w:rPr>
        <w:t xml:space="preserve">4. </w:t>
      </w:r>
      <w:bookmarkStart w:id="49" w:name="_Hlk156914297"/>
      <w:r w:rsidR="002A5DA3" w:rsidRPr="00BF51EC">
        <w:rPr>
          <w:rFonts w:ascii="Times New Roman" w:hAnsi="Times New Roman" w:cs="Times New Roman"/>
          <w:b/>
          <w:bCs/>
          <w:sz w:val="24"/>
          <w:szCs w:val="24"/>
        </w:rPr>
        <w:t>Ehitusseadustiku ja planeerimisseaduse rakendamise seaduse muutmine</w:t>
      </w:r>
      <w:bookmarkEnd w:id="49"/>
    </w:p>
    <w:p w14:paraId="26B6DCCE" w14:textId="77777777" w:rsidR="002A5DA3" w:rsidRPr="00BF51EC" w:rsidRDefault="002A5DA3">
      <w:pPr>
        <w:rPr>
          <w:rFonts w:ascii="Times New Roman" w:hAnsi="Times New Roman" w:cs="Times New Roman"/>
          <w:b/>
          <w:bCs/>
          <w:sz w:val="24"/>
          <w:szCs w:val="24"/>
        </w:rPr>
      </w:pPr>
    </w:p>
    <w:p w14:paraId="5F973629" w14:textId="6CE1CFE0" w:rsidR="6C2D77C6" w:rsidRDefault="0020337F" w:rsidP="00CC0EEB">
      <w:pPr>
        <w:pStyle w:val="Normaallaadveeb"/>
        <w:spacing w:before="0" w:after="0" w:afterAutospacing="0"/>
        <w:jc w:val="both"/>
      </w:pPr>
      <w:r w:rsidRPr="00BF51EC">
        <w:t>Ehitusseadustiku ja planeerimisseaduse rakendamise seaduse</w:t>
      </w:r>
      <w:r w:rsidR="007463D0">
        <w:t xml:space="preserve">s </w:t>
      </w:r>
      <w:r w:rsidR="007463D0" w:rsidRPr="00BF51EC">
        <w:t>tehakse järgmised muudatused:</w:t>
      </w:r>
      <w:r w:rsidRPr="00BF51EC">
        <w:t xml:space="preserve"> </w:t>
      </w:r>
    </w:p>
    <w:p w14:paraId="177C2A48" w14:textId="77777777" w:rsidR="001516A2" w:rsidRDefault="001516A2" w:rsidP="00CC0EEB">
      <w:pPr>
        <w:pStyle w:val="Normaallaadveeb"/>
        <w:spacing w:before="0" w:after="0" w:afterAutospacing="0"/>
        <w:jc w:val="both"/>
      </w:pPr>
    </w:p>
    <w:p w14:paraId="54D9C372" w14:textId="0C84DF91" w:rsidR="001516A2" w:rsidRPr="00B167C3" w:rsidRDefault="001516A2" w:rsidP="001516A2">
      <w:pPr>
        <w:pStyle w:val="Normaallaadveeb"/>
        <w:shd w:val="clear" w:color="auto" w:fill="FFFFFF"/>
        <w:spacing w:before="0" w:after="0" w:afterAutospacing="0"/>
        <w:jc w:val="both"/>
        <w:rPr>
          <w:color w:val="000000" w:themeColor="text1"/>
        </w:rPr>
      </w:pPr>
      <w:bookmarkStart w:id="50" w:name="_Hlk164079176"/>
      <w:r w:rsidRPr="00D71BA0">
        <w:rPr>
          <w:b/>
          <w:bCs/>
          <w:color w:val="000000" w:themeColor="text1"/>
        </w:rPr>
        <w:t>1)</w:t>
      </w:r>
      <w:r w:rsidRPr="00B167C3">
        <w:rPr>
          <w:color w:val="000000" w:themeColor="text1"/>
        </w:rPr>
        <w:t xml:space="preserve"> paragrahvi 5 lõi</w:t>
      </w:r>
      <w:r w:rsidR="00522B7C">
        <w:rPr>
          <w:color w:val="000000" w:themeColor="text1"/>
        </w:rPr>
        <w:t>k</w:t>
      </w:r>
      <w:r w:rsidRPr="00B167C3">
        <w:rPr>
          <w:color w:val="000000" w:themeColor="text1"/>
        </w:rPr>
        <w:t xml:space="preserve">e 2 </w:t>
      </w:r>
      <w:r w:rsidR="00522B7C">
        <w:rPr>
          <w:color w:val="000000" w:themeColor="text1"/>
        </w:rPr>
        <w:t xml:space="preserve">esimeses lauses </w:t>
      </w:r>
      <w:r w:rsidRPr="00B167C3">
        <w:rPr>
          <w:color w:val="000000" w:themeColor="text1"/>
        </w:rPr>
        <w:t xml:space="preserve">ja </w:t>
      </w:r>
      <w:r w:rsidR="00522B7C">
        <w:rPr>
          <w:color w:val="000000" w:themeColor="text1"/>
        </w:rPr>
        <w:t xml:space="preserve">lõikes </w:t>
      </w:r>
      <w:r w:rsidRPr="00B167C3">
        <w:rPr>
          <w:color w:val="000000" w:themeColor="text1"/>
        </w:rPr>
        <w:t xml:space="preserve">3 asendatakse sõnad „valdkonna eest vastutav minister“ </w:t>
      </w:r>
      <w:r w:rsidR="008B7A61">
        <w:rPr>
          <w:color w:val="000000" w:themeColor="text1"/>
        </w:rPr>
        <w:t>tekstiosa</w:t>
      </w:r>
      <w:r w:rsidRPr="00B167C3">
        <w:rPr>
          <w:color w:val="000000" w:themeColor="text1"/>
        </w:rPr>
        <w:t>ga „Maa- ja Ruumiamet“ vastavas käändes;</w:t>
      </w:r>
    </w:p>
    <w:bookmarkEnd w:id="50"/>
    <w:p w14:paraId="412BE247" w14:textId="77777777" w:rsidR="001516A2" w:rsidRPr="00B167C3" w:rsidRDefault="001516A2" w:rsidP="001516A2">
      <w:pPr>
        <w:pStyle w:val="Normaallaadveeb"/>
        <w:shd w:val="clear" w:color="auto" w:fill="FFFFFF"/>
        <w:spacing w:before="0" w:after="0" w:afterAutospacing="0"/>
        <w:jc w:val="both"/>
        <w:rPr>
          <w:color w:val="000000" w:themeColor="text1"/>
        </w:rPr>
      </w:pPr>
    </w:p>
    <w:p w14:paraId="4B948CEB" w14:textId="2BD53863" w:rsidR="001516A2" w:rsidRPr="00B167C3" w:rsidRDefault="001516A2" w:rsidP="001516A2">
      <w:pPr>
        <w:contextualSpacing/>
        <w:jc w:val="both"/>
        <w:rPr>
          <w:rFonts w:ascii="Times New Roman" w:hAnsi="Times New Roman" w:cs="Times New Roman"/>
          <w:color w:val="000000" w:themeColor="text1"/>
          <w:sz w:val="24"/>
          <w:szCs w:val="24"/>
        </w:rPr>
      </w:pPr>
      <w:r w:rsidRPr="00D71BA0">
        <w:rPr>
          <w:rFonts w:ascii="Times New Roman" w:hAnsi="Times New Roman" w:cs="Times New Roman"/>
          <w:b/>
          <w:bCs/>
          <w:color w:val="000000" w:themeColor="text1"/>
          <w:sz w:val="24"/>
          <w:szCs w:val="24"/>
        </w:rPr>
        <w:t>2)</w:t>
      </w:r>
      <w:r w:rsidRPr="00B167C3">
        <w:rPr>
          <w:rFonts w:ascii="Times New Roman" w:hAnsi="Times New Roman" w:cs="Times New Roman"/>
          <w:color w:val="000000" w:themeColor="text1"/>
          <w:sz w:val="24"/>
          <w:szCs w:val="24"/>
        </w:rPr>
        <w:t xml:space="preserve"> paragrahvi </w:t>
      </w:r>
      <w:bookmarkStart w:id="51" w:name="_Hlk165378926"/>
      <w:r w:rsidRPr="00B167C3">
        <w:rPr>
          <w:rFonts w:ascii="Times New Roman" w:hAnsi="Times New Roman" w:cs="Times New Roman"/>
          <w:color w:val="000000" w:themeColor="text1"/>
          <w:sz w:val="24"/>
          <w:szCs w:val="24"/>
        </w:rPr>
        <w:t>11</w:t>
      </w:r>
      <w:r w:rsidRPr="00B167C3">
        <w:rPr>
          <w:rFonts w:ascii="Times New Roman" w:hAnsi="Times New Roman" w:cs="Times New Roman"/>
          <w:color w:val="000000" w:themeColor="text1"/>
          <w:sz w:val="24"/>
          <w:szCs w:val="24"/>
          <w:vertAlign w:val="superscript"/>
        </w:rPr>
        <w:t>1</w:t>
      </w:r>
      <w:r w:rsidRPr="00B167C3">
        <w:rPr>
          <w:rFonts w:ascii="Times New Roman" w:hAnsi="Times New Roman" w:cs="Times New Roman"/>
          <w:color w:val="000000" w:themeColor="text1"/>
          <w:sz w:val="24"/>
          <w:szCs w:val="24"/>
        </w:rPr>
        <w:t xml:space="preserve"> lõige 3 muudetakse ja sõnastatakse järgmiselt: </w:t>
      </w:r>
    </w:p>
    <w:p w14:paraId="1CEEE605" w14:textId="77777777" w:rsidR="001516A2" w:rsidRPr="00B167C3" w:rsidRDefault="001516A2" w:rsidP="001516A2">
      <w:pPr>
        <w:contextualSpacing/>
        <w:jc w:val="both"/>
        <w:rPr>
          <w:rFonts w:ascii="Times New Roman" w:hAnsi="Times New Roman" w:cs="Times New Roman"/>
          <w:color w:val="000000" w:themeColor="text1"/>
          <w:sz w:val="24"/>
          <w:szCs w:val="24"/>
          <w:bdr w:val="none" w:sz="0" w:space="0" w:color="auto" w:frame="1"/>
          <w:shd w:val="clear" w:color="auto" w:fill="FFFFFF"/>
        </w:rPr>
      </w:pPr>
      <w:bookmarkStart w:id="52" w:name="para11b1lg3"/>
    </w:p>
    <w:p w14:paraId="2EC5FE30" w14:textId="36D4E9D8" w:rsidR="007463D0" w:rsidRDefault="001516A2" w:rsidP="001516A2">
      <w:pPr>
        <w:pStyle w:val="Normaallaadveeb"/>
        <w:spacing w:before="0" w:after="0" w:afterAutospacing="0"/>
        <w:jc w:val="both"/>
        <w:rPr>
          <w:color w:val="000000" w:themeColor="text1"/>
          <w:shd w:val="clear" w:color="auto" w:fill="FFFFFF"/>
        </w:rPr>
      </w:pPr>
      <w:r w:rsidRPr="00B167C3">
        <w:rPr>
          <w:color w:val="000000" w:themeColor="text1"/>
          <w:bdr w:val="none" w:sz="0" w:space="0" w:color="auto" w:frame="1"/>
          <w:shd w:val="clear" w:color="auto" w:fill="FFFFFF"/>
        </w:rPr>
        <w:t>„</w:t>
      </w:r>
      <w:bookmarkEnd w:id="52"/>
      <w:r w:rsidRPr="00B167C3">
        <w:rPr>
          <w:color w:val="000000" w:themeColor="text1"/>
          <w:shd w:val="clear" w:color="auto" w:fill="FFFFFF"/>
        </w:rPr>
        <w:t xml:space="preserve">(3) </w:t>
      </w:r>
      <w:r w:rsidR="00044237" w:rsidRPr="00B167C3">
        <w:rPr>
          <w:color w:val="000000" w:themeColor="text1"/>
          <w:shd w:val="clear" w:color="auto" w:fill="FFFFFF"/>
        </w:rPr>
        <w:t>Enne</w:t>
      </w:r>
      <w:r w:rsidRPr="00B167C3">
        <w:rPr>
          <w:color w:val="000000" w:themeColor="text1"/>
          <w:shd w:val="clear" w:color="auto" w:fill="FFFFFF"/>
        </w:rPr>
        <w:t xml:space="preserve"> 2025. aasta 1. jaanuari </w:t>
      </w:r>
      <w:r w:rsidR="00044237" w:rsidRPr="00B167C3">
        <w:rPr>
          <w:color w:val="000000" w:themeColor="text1"/>
          <w:shd w:val="clear" w:color="auto" w:fill="FFFFFF"/>
        </w:rPr>
        <w:t>algatatud</w:t>
      </w:r>
      <w:r w:rsidRPr="00B167C3">
        <w:rPr>
          <w:color w:val="000000" w:themeColor="text1"/>
          <w:shd w:val="clear" w:color="auto" w:fill="FFFFFF"/>
        </w:rPr>
        <w:t xml:space="preserve"> kohaliku omavalitsuse üksuse planeeringule</w:t>
      </w:r>
      <w:r w:rsidR="00044237">
        <w:rPr>
          <w:color w:val="000000" w:themeColor="text1"/>
          <w:shd w:val="clear" w:color="auto" w:fill="FFFFFF"/>
        </w:rPr>
        <w:t xml:space="preserve"> </w:t>
      </w:r>
      <w:r w:rsidRPr="00B167C3">
        <w:rPr>
          <w:color w:val="000000" w:themeColor="text1"/>
          <w:shd w:val="clear" w:color="auto" w:fill="FFFFFF"/>
        </w:rPr>
        <w:t>heakskiidu andmine menetletakse lõpuni Maa- ja Ruumiametis.</w:t>
      </w:r>
      <w:bookmarkEnd w:id="51"/>
      <w:r w:rsidRPr="00B167C3">
        <w:rPr>
          <w:color w:val="000000" w:themeColor="text1"/>
          <w:shd w:val="clear" w:color="auto" w:fill="FFFFFF"/>
        </w:rPr>
        <w:t>“</w:t>
      </w:r>
      <w:r w:rsidR="002604EF">
        <w:rPr>
          <w:color w:val="000000" w:themeColor="text1"/>
          <w:shd w:val="clear" w:color="auto" w:fill="FFFFFF"/>
        </w:rPr>
        <w:t>;</w:t>
      </w:r>
    </w:p>
    <w:p w14:paraId="1FE5B9A0" w14:textId="77777777" w:rsidR="007463D0" w:rsidRDefault="007463D0" w:rsidP="001516A2">
      <w:pPr>
        <w:pStyle w:val="Normaallaadveeb"/>
        <w:spacing w:before="0" w:after="0" w:afterAutospacing="0"/>
        <w:jc w:val="both"/>
        <w:rPr>
          <w:color w:val="000000" w:themeColor="text1"/>
          <w:shd w:val="clear" w:color="auto" w:fill="FFFFFF"/>
        </w:rPr>
      </w:pPr>
    </w:p>
    <w:p w14:paraId="3BA2C62F" w14:textId="2DE102EF" w:rsidR="001516A2" w:rsidRDefault="007463D0" w:rsidP="001516A2">
      <w:pPr>
        <w:pStyle w:val="Normaallaadveeb"/>
        <w:spacing w:before="0" w:after="0" w:afterAutospacing="0"/>
        <w:jc w:val="both"/>
        <w:rPr>
          <w:color w:val="000000" w:themeColor="text1"/>
          <w:shd w:val="clear" w:color="auto" w:fill="FFFFFF"/>
        </w:rPr>
      </w:pPr>
      <w:r w:rsidRPr="00D71BA0">
        <w:rPr>
          <w:b/>
          <w:bCs/>
          <w:color w:val="000000" w:themeColor="text1"/>
          <w:shd w:val="clear" w:color="auto" w:fill="FFFFFF"/>
        </w:rPr>
        <w:t>3)</w:t>
      </w:r>
      <w:r>
        <w:rPr>
          <w:color w:val="000000" w:themeColor="text1"/>
          <w:shd w:val="clear" w:color="auto" w:fill="FFFFFF"/>
        </w:rPr>
        <w:t xml:space="preserve"> paragrahvi </w:t>
      </w:r>
      <w:r w:rsidRPr="00BF51EC">
        <w:t>15 lõikes 2 asendatakse tekstiosa „Maa-amet“ tekstiosaga „Maa- ja Ruumiamet“</w:t>
      </w:r>
      <w:r w:rsidR="00E014DE">
        <w:rPr>
          <w:color w:val="000000" w:themeColor="text1"/>
          <w:shd w:val="clear" w:color="auto" w:fill="FFFFFF"/>
        </w:rPr>
        <w:t>;</w:t>
      </w:r>
    </w:p>
    <w:p w14:paraId="226B039A" w14:textId="77777777" w:rsidR="005A7553" w:rsidRDefault="005A7553" w:rsidP="001516A2">
      <w:pPr>
        <w:pStyle w:val="Normaallaadveeb"/>
        <w:spacing w:before="0" w:after="0" w:afterAutospacing="0"/>
        <w:jc w:val="both"/>
        <w:rPr>
          <w:color w:val="000000" w:themeColor="text1"/>
          <w:shd w:val="clear" w:color="auto" w:fill="FFFFFF"/>
        </w:rPr>
      </w:pPr>
    </w:p>
    <w:p w14:paraId="1AA66553" w14:textId="2C3A63EA" w:rsidR="005A7553" w:rsidRDefault="005A7553" w:rsidP="001516A2">
      <w:pPr>
        <w:pStyle w:val="Normaallaadveeb"/>
        <w:spacing w:before="0" w:after="0" w:afterAutospacing="0"/>
        <w:jc w:val="both"/>
        <w:rPr>
          <w:color w:val="000000" w:themeColor="text1"/>
          <w:shd w:val="clear" w:color="auto" w:fill="FFFFFF"/>
        </w:rPr>
      </w:pPr>
      <w:r w:rsidRPr="00D71BA0">
        <w:rPr>
          <w:b/>
          <w:bCs/>
          <w:color w:val="000000" w:themeColor="text1"/>
          <w:shd w:val="clear" w:color="auto" w:fill="FFFFFF"/>
        </w:rPr>
        <w:t>4)</w:t>
      </w:r>
      <w:r>
        <w:rPr>
          <w:color w:val="000000" w:themeColor="text1"/>
          <w:shd w:val="clear" w:color="auto" w:fill="FFFFFF"/>
        </w:rPr>
        <w:t xml:space="preserve"> seadust täiendatakse </w:t>
      </w:r>
      <w:r w:rsidR="00E014DE">
        <w:rPr>
          <w:color w:val="000000" w:themeColor="text1"/>
          <w:shd w:val="clear" w:color="auto" w:fill="FFFFFF"/>
        </w:rPr>
        <w:t>§-ga</w:t>
      </w:r>
      <w:r>
        <w:rPr>
          <w:color w:val="000000" w:themeColor="text1"/>
          <w:shd w:val="clear" w:color="auto" w:fill="FFFFFF"/>
        </w:rPr>
        <w:t xml:space="preserve"> 30</w:t>
      </w:r>
      <w:r>
        <w:rPr>
          <w:color w:val="000000" w:themeColor="text1"/>
          <w:shd w:val="clear" w:color="auto" w:fill="FFFFFF"/>
          <w:vertAlign w:val="superscript"/>
        </w:rPr>
        <w:t>8</w:t>
      </w:r>
      <w:r>
        <w:rPr>
          <w:color w:val="000000" w:themeColor="text1"/>
          <w:shd w:val="clear" w:color="auto" w:fill="FFFFFF"/>
        </w:rPr>
        <w:t xml:space="preserve"> järgmises sõnastuses:</w:t>
      </w:r>
    </w:p>
    <w:p w14:paraId="16F84CA8" w14:textId="77777777" w:rsidR="005A7553" w:rsidRDefault="005A7553" w:rsidP="001516A2">
      <w:pPr>
        <w:pStyle w:val="Normaallaadveeb"/>
        <w:spacing w:before="0" w:after="0" w:afterAutospacing="0"/>
        <w:jc w:val="both"/>
        <w:rPr>
          <w:color w:val="000000" w:themeColor="text1"/>
          <w:shd w:val="clear" w:color="auto" w:fill="FFFFFF"/>
        </w:rPr>
      </w:pPr>
    </w:p>
    <w:p w14:paraId="45926A2F" w14:textId="515DEF9D" w:rsidR="005A7553" w:rsidRDefault="005A7553" w:rsidP="001516A2">
      <w:pPr>
        <w:pStyle w:val="Normaallaadveeb"/>
        <w:spacing w:before="0" w:after="0" w:afterAutospacing="0"/>
        <w:jc w:val="both"/>
        <w:rPr>
          <w:color w:val="000000" w:themeColor="text1"/>
          <w:shd w:val="clear" w:color="auto" w:fill="FFFFFF"/>
        </w:rPr>
      </w:pPr>
      <w:r>
        <w:rPr>
          <w:color w:val="000000" w:themeColor="text1"/>
          <w:shd w:val="clear" w:color="auto" w:fill="FFFFFF"/>
        </w:rPr>
        <w:lastRenderedPageBreak/>
        <w:t>„</w:t>
      </w:r>
      <w:r w:rsidRPr="007D7251">
        <w:rPr>
          <w:b/>
          <w:bCs/>
          <w:color w:val="000000" w:themeColor="text1"/>
          <w:shd w:val="clear" w:color="auto" w:fill="FFFFFF"/>
        </w:rPr>
        <w:t>§ 30</w:t>
      </w:r>
      <w:r w:rsidRPr="007D7251">
        <w:rPr>
          <w:b/>
          <w:bCs/>
          <w:color w:val="000000" w:themeColor="text1"/>
          <w:shd w:val="clear" w:color="auto" w:fill="FFFFFF"/>
          <w:vertAlign w:val="superscript"/>
        </w:rPr>
        <w:t>8</w:t>
      </w:r>
      <w:r w:rsidR="00E603D4">
        <w:rPr>
          <w:b/>
          <w:bCs/>
          <w:color w:val="000000" w:themeColor="text1"/>
          <w:shd w:val="clear" w:color="auto" w:fill="FFFFFF"/>
        </w:rPr>
        <w:t>.</w:t>
      </w:r>
      <w:r w:rsidRPr="007D7251">
        <w:rPr>
          <w:b/>
          <w:bCs/>
          <w:color w:val="000000" w:themeColor="text1"/>
          <w:shd w:val="clear" w:color="auto" w:fill="FFFFFF"/>
        </w:rPr>
        <w:t xml:space="preserve"> Planeerimisseaduse § 27 lõike 7</w:t>
      </w:r>
      <w:r w:rsidRPr="007D7251">
        <w:rPr>
          <w:b/>
          <w:bCs/>
          <w:color w:val="000000" w:themeColor="text1"/>
          <w:shd w:val="clear" w:color="auto" w:fill="FFFFFF"/>
          <w:vertAlign w:val="superscript"/>
        </w:rPr>
        <w:t>1</w:t>
      </w:r>
      <w:r w:rsidRPr="007D7251">
        <w:rPr>
          <w:b/>
          <w:bCs/>
          <w:color w:val="000000" w:themeColor="text1"/>
          <w:shd w:val="clear" w:color="auto" w:fill="FFFFFF"/>
        </w:rPr>
        <w:t xml:space="preserve"> ja § 55 lõike 4</w:t>
      </w:r>
      <w:r w:rsidRPr="007D7251">
        <w:rPr>
          <w:b/>
          <w:bCs/>
          <w:color w:val="000000" w:themeColor="text1"/>
          <w:shd w:val="clear" w:color="auto" w:fill="FFFFFF"/>
          <w:vertAlign w:val="superscript"/>
        </w:rPr>
        <w:t>1</w:t>
      </w:r>
      <w:r w:rsidRPr="007D7251">
        <w:rPr>
          <w:b/>
          <w:bCs/>
          <w:color w:val="000000" w:themeColor="text1"/>
          <w:shd w:val="clear" w:color="auto" w:fill="FFFFFF"/>
        </w:rPr>
        <w:t xml:space="preserve"> rakendamine</w:t>
      </w:r>
    </w:p>
    <w:p w14:paraId="667C9458" w14:textId="77777777" w:rsidR="005A7553" w:rsidRDefault="005A7553" w:rsidP="001516A2">
      <w:pPr>
        <w:pStyle w:val="Normaallaadveeb"/>
        <w:spacing w:before="0" w:after="0" w:afterAutospacing="0"/>
        <w:jc w:val="both"/>
        <w:rPr>
          <w:color w:val="000000" w:themeColor="text1"/>
          <w:shd w:val="clear" w:color="auto" w:fill="FFFFFF"/>
        </w:rPr>
      </w:pPr>
    </w:p>
    <w:p w14:paraId="4681B447" w14:textId="6F56B6F1" w:rsidR="005A7553" w:rsidRPr="007D7251" w:rsidRDefault="005A7553" w:rsidP="001516A2">
      <w:pPr>
        <w:pStyle w:val="Normaallaadveeb"/>
        <w:spacing w:before="0" w:after="0" w:afterAutospacing="0"/>
        <w:jc w:val="both"/>
      </w:pPr>
      <w:r w:rsidRPr="007D7251">
        <w:t xml:space="preserve">Planeerimisseaduse </w:t>
      </w:r>
      <w:r w:rsidRPr="005A7553">
        <w:rPr>
          <w:color w:val="000000" w:themeColor="text1"/>
          <w:shd w:val="clear" w:color="auto" w:fill="FFFFFF"/>
        </w:rPr>
        <w:t>§ 27 lõiget 7</w:t>
      </w:r>
      <w:r w:rsidRPr="005A7553">
        <w:rPr>
          <w:color w:val="000000" w:themeColor="text1"/>
          <w:shd w:val="clear" w:color="auto" w:fill="FFFFFF"/>
          <w:vertAlign w:val="superscript"/>
        </w:rPr>
        <w:t>1</w:t>
      </w:r>
      <w:r w:rsidRPr="005A7553">
        <w:rPr>
          <w:color w:val="000000" w:themeColor="text1"/>
          <w:shd w:val="clear" w:color="auto" w:fill="FFFFFF"/>
        </w:rPr>
        <w:t xml:space="preserve"> ja § 55 lõiget 4</w:t>
      </w:r>
      <w:r w:rsidRPr="005A7553">
        <w:rPr>
          <w:color w:val="000000" w:themeColor="text1"/>
          <w:shd w:val="clear" w:color="auto" w:fill="FFFFFF"/>
          <w:vertAlign w:val="superscript"/>
        </w:rPr>
        <w:t>1</w:t>
      </w:r>
      <w:r w:rsidRPr="005A7553">
        <w:rPr>
          <w:color w:val="000000" w:themeColor="text1"/>
          <w:shd w:val="clear" w:color="auto" w:fill="FFFFFF"/>
        </w:rPr>
        <w:t xml:space="preserve"> </w:t>
      </w:r>
      <w:r w:rsidRPr="00D71BA0">
        <w:t xml:space="preserve">ei kohaldata enne </w:t>
      </w:r>
      <w:ins w:id="53" w:author="Merike Koppel JM" w:date="2024-05-31T09:06:00Z">
        <w:r w:rsidR="00105D53">
          <w:t xml:space="preserve">selliste </w:t>
        </w:r>
      </w:ins>
      <w:r w:rsidR="0009616D" w:rsidRPr="00F011AF">
        <w:t>2025</w:t>
      </w:r>
      <w:r w:rsidR="0009616D">
        <w:t>. aasta</w:t>
      </w:r>
      <w:r w:rsidR="0009616D" w:rsidRPr="00F011AF">
        <w:t xml:space="preserve"> </w:t>
      </w:r>
      <w:commentRangeStart w:id="54"/>
      <w:r w:rsidRPr="007D7251">
        <w:t>1</w:t>
      </w:r>
      <w:ins w:id="55" w:author="Merike Koppel JM" w:date="2024-05-30T11:21:00Z">
        <w:r w:rsidR="00A0769C">
          <w:t>.</w:t>
        </w:r>
      </w:ins>
      <w:r w:rsidRPr="007D7251">
        <w:t xml:space="preserve"> </w:t>
      </w:r>
      <w:commentRangeEnd w:id="54"/>
      <w:r w:rsidR="00A0769C">
        <w:rPr>
          <w:rStyle w:val="Kommentaariviide"/>
          <w:rFonts w:asciiTheme="minorHAnsi" w:eastAsiaTheme="minorHAnsi" w:hAnsiTheme="minorHAnsi" w:cstheme="minorBidi"/>
          <w:lang w:eastAsia="en-US"/>
        </w:rPr>
        <w:commentReference w:id="54"/>
      </w:r>
      <w:r w:rsidRPr="007D7251">
        <w:t>jaanuari algatatud riigi eriplaneeringute ja maakonnaplaneeringute koostamise</w:t>
      </w:r>
      <w:r>
        <w:t xml:space="preserve"> </w:t>
      </w:r>
      <w:commentRangeStart w:id="56"/>
      <w:r>
        <w:t>korraldamis</w:t>
      </w:r>
      <w:r w:rsidR="003C1C84">
        <w:t>ele</w:t>
      </w:r>
      <w:r w:rsidRPr="007D7251">
        <w:t xml:space="preserve">, mille kehtestamise </w:t>
      </w:r>
      <w:ins w:id="57" w:author="Merike Koppel JM" w:date="2024-05-30T11:24:00Z">
        <w:r w:rsidR="00A0769C">
          <w:t xml:space="preserve">viimane </w:t>
        </w:r>
      </w:ins>
      <w:r w:rsidR="006462E5">
        <w:t>tähtpäev</w:t>
      </w:r>
      <w:commentRangeEnd w:id="56"/>
      <w:r w:rsidR="00A0769C">
        <w:rPr>
          <w:rStyle w:val="Kommentaariviide"/>
          <w:rFonts w:asciiTheme="minorHAnsi" w:eastAsiaTheme="minorHAnsi" w:hAnsiTheme="minorHAnsi" w:cstheme="minorBidi"/>
          <w:lang w:eastAsia="en-US"/>
        </w:rPr>
        <w:commentReference w:id="56"/>
      </w:r>
      <w:r w:rsidR="006462E5">
        <w:t xml:space="preserve"> </w:t>
      </w:r>
      <w:del w:id="58" w:author="Merike Koppel JM" w:date="2024-05-30T11:24:00Z">
        <w:r w:rsidR="006462E5" w:rsidDel="00A0769C">
          <w:delText>saabub</w:delText>
        </w:r>
        <w:r w:rsidRPr="007D7251" w:rsidDel="00A0769C">
          <w:delText xml:space="preserve"> </w:delText>
        </w:r>
        <w:r w:rsidR="006462E5" w:rsidDel="00A0769C">
          <w:delText>hiljemalt</w:delText>
        </w:r>
      </w:del>
      <w:ins w:id="59" w:author="Merike Koppel JM" w:date="2024-05-30T11:24:00Z">
        <w:r w:rsidR="00A0769C">
          <w:t>on</w:t>
        </w:r>
      </w:ins>
      <w:r w:rsidR="006462E5">
        <w:t xml:space="preserve"> </w:t>
      </w:r>
      <w:r w:rsidR="006462E5" w:rsidRPr="00DD4977">
        <w:t>2026</w:t>
      </w:r>
      <w:r w:rsidR="006462E5">
        <w:t xml:space="preserve">. aasta </w:t>
      </w:r>
      <w:r w:rsidRPr="007D7251">
        <w:t>31.</w:t>
      </w:r>
      <w:r w:rsidR="00724930">
        <w:t xml:space="preserve"> </w:t>
      </w:r>
      <w:r w:rsidRPr="007D7251">
        <w:t>detsemb</w:t>
      </w:r>
      <w:ins w:id="60" w:author="Merike Koppel JM" w:date="2024-05-30T11:25:00Z">
        <w:r w:rsidR="00A0769C">
          <w:t>e</w:t>
        </w:r>
      </w:ins>
      <w:r w:rsidRPr="007D7251">
        <w:t>r</w:t>
      </w:r>
      <w:del w:id="61" w:author="Merike Koppel JM" w:date="2024-05-30T11:25:00Z">
        <w:r w:rsidRPr="007D7251" w:rsidDel="00A0769C">
          <w:delText>i</w:delText>
        </w:r>
        <w:r w:rsidR="006462E5" w:rsidDel="00A0769C">
          <w:delText>l</w:delText>
        </w:r>
      </w:del>
      <w:r w:rsidRPr="00D71BA0">
        <w:t>.</w:t>
      </w:r>
      <w:r>
        <w:t>“</w:t>
      </w:r>
      <w:r w:rsidR="007D7251">
        <w:t>.</w:t>
      </w:r>
    </w:p>
    <w:p w14:paraId="7457E9FC" w14:textId="104C4CA0" w:rsidR="00E603D4" w:rsidRPr="00BF51EC" w:rsidRDefault="00E603D4" w:rsidP="6C2D77C6">
      <w:pPr>
        <w:rPr>
          <w:rFonts w:ascii="Times New Roman" w:hAnsi="Times New Roman" w:cs="Times New Roman"/>
          <w:b/>
          <w:bCs/>
          <w:sz w:val="24"/>
          <w:szCs w:val="24"/>
        </w:rPr>
      </w:pPr>
    </w:p>
    <w:p w14:paraId="138AC149" w14:textId="27D90A23" w:rsidR="00DC2036"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bookmarkStart w:id="62" w:name="_Hlk156914827"/>
      <w:r w:rsidR="0037042B" w:rsidRPr="00BF51EC">
        <w:rPr>
          <w:rFonts w:ascii="Times New Roman" w:hAnsi="Times New Roman" w:cs="Times New Roman"/>
          <w:b/>
          <w:bCs/>
          <w:sz w:val="24"/>
          <w:szCs w:val="24"/>
        </w:rPr>
        <w:t xml:space="preserve">5. </w:t>
      </w:r>
      <w:r w:rsidR="00DC2036" w:rsidRPr="00BF51EC">
        <w:rPr>
          <w:rFonts w:ascii="Times New Roman" w:hAnsi="Times New Roman" w:cs="Times New Roman"/>
          <w:b/>
          <w:bCs/>
          <w:sz w:val="24"/>
          <w:szCs w:val="24"/>
        </w:rPr>
        <w:t>Eluruumide erastamise seaduse muutmine</w:t>
      </w:r>
      <w:bookmarkEnd w:id="62"/>
    </w:p>
    <w:p w14:paraId="3EE50BBA" w14:textId="77777777" w:rsidR="00DC2036" w:rsidRPr="00BF51EC" w:rsidRDefault="00DC2036">
      <w:pPr>
        <w:rPr>
          <w:rFonts w:ascii="Times New Roman" w:hAnsi="Times New Roman" w:cs="Times New Roman"/>
          <w:sz w:val="24"/>
          <w:szCs w:val="24"/>
        </w:rPr>
      </w:pPr>
    </w:p>
    <w:p w14:paraId="29305583" w14:textId="619B1C90" w:rsidR="00CC0EEB" w:rsidRPr="00BF51EC" w:rsidRDefault="00CC0EEB">
      <w:pPr>
        <w:rPr>
          <w:rFonts w:ascii="Times New Roman" w:hAnsi="Times New Roman" w:cs="Times New Roman"/>
          <w:sz w:val="24"/>
          <w:szCs w:val="24"/>
        </w:rPr>
      </w:pPr>
      <w:bookmarkStart w:id="63" w:name="_Hlk156914706"/>
      <w:r w:rsidRPr="00BF51EC">
        <w:rPr>
          <w:rFonts w:ascii="Times New Roman" w:hAnsi="Times New Roman" w:cs="Times New Roman"/>
          <w:sz w:val="24"/>
          <w:szCs w:val="24"/>
        </w:rPr>
        <w:t>Eluruumide erastamise seaduse</w:t>
      </w:r>
      <w:bookmarkEnd w:id="63"/>
      <w:r w:rsidR="00D77565" w:rsidRPr="00BF51EC">
        <w:rPr>
          <w:rFonts w:ascii="Times New Roman" w:hAnsi="Times New Roman" w:cs="Times New Roman"/>
          <w:sz w:val="24"/>
          <w:szCs w:val="24"/>
        </w:rPr>
        <w:t>s tehakse järgmised muudatused:</w:t>
      </w:r>
    </w:p>
    <w:p w14:paraId="5FD5CCE3" w14:textId="77777777" w:rsidR="00D77565" w:rsidRPr="00BF51EC" w:rsidRDefault="00D77565">
      <w:pPr>
        <w:rPr>
          <w:rFonts w:ascii="Times New Roman" w:hAnsi="Times New Roman" w:cs="Times New Roman"/>
          <w:sz w:val="24"/>
          <w:szCs w:val="24"/>
        </w:rPr>
      </w:pPr>
    </w:p>
    <w:p w14:paraId="0972E11F" w14:textId="33E0C1DD" w:rsidR="00D77565" w:rsidRPr="00005534" w:rsidRDefault="00667616" w:rsidP="00667616">
      <w:pPr>
        <w:jc w:val="both"/>
        <w:rPr>
          <w:rFonts w:ascii="Times New Roman" w:hAnsi="Times New Roman" w:cs="Times New Roman"/>
          <w:sz w:val="24"/>
          <w:szCs w:val="24"/>
        </w:rPr>
      </w:pPr>
      <w:r>
        <w:rPr>
          <w:rFonts w:ascii="Times New Roman" w:hAnsi="Times New Roman" w:cs="Times New Roman"/>
          <w:b/>
          <w:bCs/>
          <w:sz w:val="24"/>
          <w:szCs w:val="24"/>
        </w:rPr>
        <w:t xml:space="preserve">1) </w:t>
      </w:r>
      <w:r w:rsidR="00D77565" w:rsidRPr="00005534">
        <w:rPr>
          <w:rFonts w:ascii="Times New Roman" w:hAnsi="Times New Roman" w:cs="Times New Roman"/>
          <w:sz w:val="24"/>
          <w:szCs w:val="24"/>
        </w:rPr>
        <w:t xml:space="preserve">paragrahvi </w:t>
      </w:r>
      <w:bookmarkStart w:id="64" w:name="_Hlk156914716"/>
      <w:r w:rsidR="00D77565" w:rsidRPr="00005534">
        <w:rPr>
          <w:rFonts w:ascii="Times New Roman" w:hAnsi="Times New Roman" w:cs="Times New Roman"/>
          <w:sz w:val="24"/>
          <w:szCs w:val="24"/>
        </w:rPr>
        <w:t>21</w:t>
      </w:r>
      <w:r w:rsidR="00D77565" w:rsidRPr="00005534">
        <w:rPr>
          <w:rFonts w:ascii="Times New Roman" w:hAnsi="Times New Roman" w:cs="Times New Roman"/>
          <w:sz w:val="24"/>
          <w:szCs w:val="24"/>
          <w:vertAlign w:val="superscript"/>
        </w:rPr>
        <w:t xml:space="preserve">5 </w:t>
      </w:r>
      <w:r w:rsidR="00D77565" w:rsidRPr="00005534">
        <w:rPr>
          <w:rFonts w:ascii="Times New Roman" w:hAnsi="Times New Roman" w:cs="Times New Roman"/>
          <w:sz w:val="24"/>
          <w:szCs w:val="24"/>
        </w:rPr>
        <w:t xml:space="preserve">lõike 7 </w:t>
      </w:r>
      <w:bookmarkEnd w:id="64"/>
      <w:r w:rsidR="00E04414">
        <w:rPr>
          <w:rFonts w:ascii="Times New Roman" w:hAnsi="Times New Roman" w:cs="Times New Roman"/>
          <w:sz w:val="24"/>
          <w:szCs w:val="24"/>
        </w:rPr>
        <w:t xml:space="preserve">teises lauses </w:t>
      </w:r>
      <w:r w:rsidR="00D77565" w:rsidRPr="00005534">
        <w:rPr>
          <w:rFonts w:ascii="Times New Roman" w:hAnsi="Times New Roman" w:cs="Times New Roman"/>
          <w:sz w:val="24"/>
          <w:szCs w:val="24"/>
        </w:rPr>
        <w:t>asendatakse tekstiosa „Maa-amet“ tekstiosaga „Maa- ja Ruumiamet“</w:t>
      </w:r>
      <w:r w:rsidR="00EE61F4" w:rsidRPr="00005534">
        <w:rPr>
          <w:rFonts w:ascii="Times New Roman" w:hAnsi="Times New Roman" w:cs="Times New Roman"/>
          <w:sz w:val="24"/>
          <w:szCs w:val="24"/>
        </w:rPr>
        <w:t>;</w:t>
      </w:r>
    </w:p>
    <w:p w14:paraId="0816B3CD" w14:textId="77777777" w:rsidR="00D77565" w:rsidRPr="00BF51EC" w:rsidRDefault="00D77565">
      <w:pPr>
        <w:rPr>
          <w:rFonts w:ascii="Times New Roman" w:hAnsi="Times New Roman" w:cs="Times New Roman"/>
          <w:sz w:val="24"/>
          <w:szCs w:val="24"/>
        </w:rPr>
      </w:pPr>
    </w:p>
    <w:p w14:paraId="7CE621F3" w14:textId="73BA9EA0" w:rsidR="00D77565" w:rsidRPr="00BF51EC" w:rsidRDefault="00D77565" w:rsidP="00EE61F4">
      <w:pPr>
        <w:jc w:val="both"/>
        <w:rPr>
          <w:rFonts w:ascii="Times New Roman" w:hAnsi="Times New Roman" w:cs="Times New Roman"/>
          <w:sz w:val="24"/>
          <w:szCs w:val="24"/>
        </w:rPr>
      </w:pPr>
      <w:r w:rsidRPr="00BF51EC">
        <w:rPr>
          <w:rFonts w:ascii="Times New Roman" w:hAnsi="Times New Roman" w:cs="Times New Roman"/>
          <w:b/>
          <w:bCs/>
          <w:sz w:val="24"/>
          <w:szCs w:val="24"/>
        </w:rPr>
        <w:t>2)</w:t>
      </w:r>
      <w:r w:rsidRPr="00BF51EC">
        <w:rPr>
          <w:rFonts w:ascii="Times New Roman" w:hAnsi="Times New Roman" w:cs="Times New Roman"/>
          <w:sz w:val="24"/>
          <w:szCs w:val="24"/>
        </w:rPr>
        <w:t xml:space="preserve"> </w:t>
      </w:r>
      <w:bookmarkStart w:id="65" w:name="_Hlk156915265"/>
      <w:r w:rsidR="00EE61F4" w:rsidRPr="00BF51EC">
        <w:rPr>
          <w:rFonts w:ascii="Times New Roman" w:hAnsi="Times New Roman" w:cs="Times New Roman"/>
          <w:sz w:val="24"/>
          <w:szCs w:val="24"/>
        </w:rPr>
        <w:t>paragrahvi 21</w:t>
      </w:r>
      <w:r w:rsidR="00EE61F4" w:rsidRPr="00BF51EC">
        <w:rPr>
          <w:rFonts w:ascii="Times New Roman" w:hAnsi="Times New Roman" w:cs="Times New Roman"/>
          <w:sz w:val="24"/>
          <w:szCs w:val="24"/>
          <w:vertAlign w:val="superscript"/>
        </w:rPr>
        <w:t>8</w:t>
      </w:r>
      <w:r w:rsidR="00EE61F4" w:rsidRPr="00BF51EC">
        <w:rPr>
          <w:rFonts w:ascii="Times New Roman" w:hAnsi="Times New Roman" w:cs="Times New Roman"/>
          <w:sz w:val="24"/>
          <w:szCs w:val="24"/>
        </w:rPr>
        <w:t xml:space="preserve"> lõike</w:t>
      </w:r>
      <w:r w:rsidR="00876764">
        <w:rPr>
          <w:rFonts w:ascii="Times New Roman" w:hAnsi="Times New Roman" w:cs="Times New Roman"/>
          <w:sz w:val="24"/>
          <w:szCs w:val="24"/>
        </w:rPr>
        <w:t> </w:t>
      </w:r>
      <w:r w:rsidR="00EE61F4" w:rsidRPr="00BF51EC">
        <w:rPr>
          <w:rFonts w:ascii="Times New Roman" w:hAnsi="Times New Roman" w:cs="Times New Roman"/>
          <w:sz w:val="24"/>
          <w:szCs w:val="24"/>
        </w:rPr>
        <w:t xml:space="preserve">3 </w:t>
      </w:r>
      <w:r w:rsidR="0029753B">
        <w:rPr>
          <w:rFonts w:ascii="Times New Roman" w:hAnsi="Times New Roman" w:cs="Times New Roman"/>
          <w:sz w:val="24"/>
          <w:szCs w:val="24"/>
        </w:rPr>
        <w:t xml:space="preserve">teises lauses </w:t>
      </w:r>
      <w:r w:rsidR="00EE61F4" w:rsidRPr="00BF51EC">
        <w:rPr>
          <w:rFonts w:ascii="Times New Roman" w:hAnsi="Times New Roman" w:cs="Times New Roman"/>
          <w:sz w:val="24"/>
          <w:szCs w:val="24"/>
        </w:rPr>
        <w:t>asendatakse tekstiosa „Maa-ameti“ tekstiosaga „Maa- ja Ruumiameti“.</w:t>
      </w:r>
      <w:bookmarkEnd w:id="65"/>
    </w:p>
    <w:p w14:paraId="2364CE53" w14:textId="77777777" w:rsidR="00EE61F4" w:rsidRPr="00BF51EC" w:rsidRDefault="00EE61F4">
      <w:pPr>
        <w:rPr>
          <w:rFonts w:ascii="Times New Roman" w:hAnsi="Times New Roman" w:cs="Times New Roman"/>
          <w:sz w:val="24"/>
          <w:szCs w:val="24"/>
        </w:rPr>
      </w:pPr>
    </w:p>
    <w:p w14:paraId="0A9E1B70" w14:textId="55FBD897" w:rsidR="0043161E"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390118" w:rsidRPr="00BF51EC">
        <w:rPr>
          <w:rFonts w:ascii="Times New Roman" w:hAnsi="Times New Roman" w:cs="Times New Roman"/>
          <w:b/>
          <w:bCs/>
          <w:sz w:val="24"/>
          <w:szCs w:val="24"/>
        </w:rPr>
        <w:t xml:space="preserve">6. </w:t>
      </w:r>
      <w:r w:rsidR="0043161E">
        <w:rPr>
          <w:rFonts w:ascii="Times New Roman" w:hAnsi="Times New Roman" w:cs="Times New Roman"/>
          <w:b/>
          <w:bCs/>
          <w:sz w:val="24"/>
          <w:szCs w:val="24"/>
        </w:rPr>
        <w:t>Keskkonnaseadustiku üldosa seaduse muutmine</w:t>
      </w:r>
    </w:p>
    <w:p w14:paraId="091A3613" w14:textId="77777777" w:rsidR="0043161E" w:rsidRDefault="0043161E">
      <w:pPr>
        <w:rPr>
          <w:rFonts w:ascii="Times New Roman" w:hAnsi="Times New Roman" w:cs="Times New Roman"/>
          <w:b/>
          <w:bCs/>
          <w:sz w:val="24"/>
          <w:szCs w:val="24"/>
        </w:rPr>
      </w:pPr>
    </w:p>
    <w:p w14:paraId="319CDD93" w14:textId="773378F2" w:rsidR="0043161E" w:rsidRPr="0043161E" w:rsidRDefault="0043161E" w:rsidP="0043161E">
      <w:pPr>
        <w:jc w:val="both"/>
        <w:rPr>
          <w:rFonts w:ascii="Times New Roman" w:hAnsi="Times New Roman" w:cs="Times New Roman"/>
          <w:sz w:val="24"/>
          <w:szCs w:val="24"/>
        </w:rPr>
      </w:pPr>
      <w:r>
        <w:rPr>
          <w:rFonts w:ascii="Times New Roman" w:hAnsi="Times New Roman" w:cs="Times New Roman"/>
          <w:sz w:val="24"/>
          <w:szCs w:val="24"/>
        </w:rPr>
        <w:t>Keskkonnaseadustiku üldosa seaduse § 3</w:t>
      </w:r>
      <w:r w:rsidR="00E603D4">
        <w:rPr>
          <w:rFonts w:ascii="Times New Roman" w:hAnsi="Times New Roman" w:cs="Times New Roman"/>
          <w:sz w:val="24"/>
          <w:szCs w:val="24"/>
        </w:rPr>
        <w:t>8</w:t>
      </w:r>
      <w:r>
        <w:rPr>
          <w:rFonts w:ascii="Times New Roman" w:hAnsi="Times New Roman" w:cs="Times New Roman"/>
          <w:sz w:val="24"/>
          <w:szCs w:val="24"/>
        </w:rPr>
        <w:t xml:space="preserve"> lõikes </w:t>
      </w:r>
      <w:r w:rsidR="00E603D4">
        <w:rPr>
          <w:rFonts w:ascii="Times New Roman" w:hAnsi="Times New Roman" w:cs="Times New Roman"/>
          <w:sz w:val="24"/>
          <w:szCs w:val="24"/>
        </w:rPr>
        <w:t>5</w:t>
      </w:r>
      <w:r>
        <w:rPr>
          <w:rFonts w:ascii="Times New Roman" w:hAnsi="Times New Roman" w:cs="Times New Roman"/>
          <w:sz w:val="24"/>
          <w:szCs w:val="24"/>
        </w:rPr>
        <w:t xml:space="preserve"> asendatakse tekstiosa „Põllumajandus- ja Toiduameti“ </w:t>
      </w:r>
      <w:r w:rsidRPr="00BF51EC">
        <w:rPr>
          <w:rFonts w:ascii="Times New Roman" w:hAnsi="Times New Roman" w:cs="Times New Roman"/>
          <w:sz w:val="24"/>
          <w:szCs w:val="24"/>
        </w:rPr>
        <w:t>tekstiosaga „Maa- ja Ruumiamet</w:t>
      </w:r>
      <w:r>
        <w:rPr>
          <w:rFonts w:ascii="Times New Roman" w:hAnsi="Times New Roman" w:cs="Times New Roman"/>
          <w:sz w:val="24"/>
          <w:szCs w:val="24"/>
        </w:rPr>
        <w:t>i</w:t>
      </w:r>
      <w:r w:rsidRPr="00BF51EC">
        <w:rPr>
          <w:rFonts w:ascii="Times New Roman" w:hAnsi="Times New Roman" w:cs="Times New Roman"/>
          <w:sz w:val="24"/>
          <w:szCs w:val="24"/>
        </w:rPr>
        <w:t>“.</w:t>
      </w:r>
    </w:p>
    <w:p w14:paraId="2767106E" w14:textId="77777777" w:rsidR="0043161E" w:rsidRDefault="0043161E">
      <w:pPr>
        <w:rPr>
          <w:rFonts w:ascii="Times New Roman" w:hAnsi="Times New Roman" w:cs="Times New Roman"/>
          <w:b/>
          <w:bCs/>
          <w:sz w:val="24"/>
          <w:szCs w:val="24"/>
        </w:rPr>
      </w:pPr>
    </w:p>
    <w:p w14:paraId="30CAAD59" w14:textId="60522958" w:rsidR="009078D2" w:rsidRPr="00BF51EC" w:rsidRDefault="0043161E">
      <w:pPr>
        <w:rPr>
          <w:rFonts w:ascii="Times New Roman" w:hAnsi="Times New Roman" w:cs="Times New Roman"/>
          <w:b/>
          <w:bCs/>
          <w:sz w:val="24"/>
          <w:szCs w:val="24"/>
        </w:rPr>
      </w:pPr>
      <w:r>
        <w:rPr>
          <w:rFonts w:ascii="Times New Roman" w:hAnsi="Times New Roman" w:cs="Times New Roman"/>
          <w:b/>
          <w:bCs/>
          <w:sz w:val="24"/>
          <w:szCs w:val="24"/>
        </w:rPr>
        <w:t xml:space="preserve">§ 7. </w:t>
      </w:r>
      <w:r w:rsidR="009078D2" w:rsidRPr="00BF51EC">
        <w:rPr>
          <w:rFonts w:ascii="Times New Roman" w:hAnsi="Times New Roman" w:cs="Times New Roman"/>
          <w:b/>
          <w:bCs/>
          <w:sz w:val="24"/>
          <w:szCs w:val="24"/>
        </w:rPr>
        <w:t xml:space="preserve">Kinnisasja avalikes huvides </w:t>
      </w:r>
      <w:r w:rsidR="002808FB" w:rsidRPr="00BF51EC">
        <w:rPr>
          <w:rFonts w:ascii="Times New Roman" w:hAnsi="Times New Roman" w:cs="Times New Roman"/>
          <w:b/>
          <w:bCs/>
          <w:sz w:val="24"/>
          <w:szCs w:val="24"/>
        </w:rPr>
        <w:t>om</w:t>
      </w:r>
      <w:r w:rsidR="009078D2" w:rsidRPr="00BF51EC">
        <w:rPr>
          <w:rFonts w:ascii="Times New Roman" w:hAnsi="Times New Roman" w:cs="Times New Roman"/>
          <w:b/>
          <w:bCs/>
          <w:sz w:val="24"/>
          <w:szCs w:val="24"/>
        </w:rPr>
        <w:t>andamise seaduse muutmine</w:t>
      </w:r>
    </w:p>
    <w:p w14:paraId="56110284" w14:textId="77777777" w:rsidR="009078D2" w:rsidRPr="00BF51EC" w:rsidRDefault="009078D2" w:rsidP="00390118">
      <w:pPr>
        <w:rPr>
          <w:rFonts w:ascii="Times New Roman" w:hAnsi="Times New Roman" w:cs="Times New Roman"/>
          <w:b/>
          <w:bCs/>
          <w:sz w:val="24"/>
          <w:szCs w:val="24"/>
        </w:rPr>
      </w:pPr>
    </w:p>
    <w:p w14:paraId="4403B52D" w14:textId="59645A55" w:rsidR="0037042B" w:rsidRPr="00BF51EC" w:rsidRDefault="0037042B" w:rsidP="00390118">
      <w:pPr>
        <w:jc w:val="both"/>
        <w:rPr>
          <w:rFonts w:ascii="Times New Roman" w:hAnsi="Times New Roman" w:cs="Times New Roman"/>
          <w:sz w:val="24"/>
          <w:szCs w:val="24"/>
        </w:rPr>
      </w:pPr>
      <w:bookmarkStart w:id="66" w:name="_Hlk156915488"/>
      <w:r w:rsidRPr="00BF51EC">
        <w:rPr>
          <w:rFonts w:ascii="Times New Roman" w:hAnsi="Times New Roman" w:cs="Times New Roman"/>
          <w:sz w:val="24"/>
          <w:szCs w:val="24"/>
        </w:rPr>
        <w:t xml:space="preserve">Kinnisasja avalikes huvides </w:t>
      </w:r>
      <w:r w:rsidR="002808FB" w:rsidRPr="00BF51EC">
        <w:rPr>
          <w:rFonts w:ascii="Times New Roman" w:hAnsi="Times New Roman" w:cs="Times New Roman"/>
          <w:sz w:val="24"/>
          <w:szCs w:val="24"/>
        </w:rPr>
        <w:t>om</w:t>
      </w:r>
      <w:r w:rsidRPr="00BF51EC">
        <w:rPr>
          <w:rFonts w:ascii="Times New Roman" w:hAnsi="Times New Roman" w:cs="Times New Roman"/>
          <w:sz w:val="24"/>
          <w:szCs w:val="24"/>
        </w:rPr>
        <w:t xml:space="preserve">andamise seaduse § 6 lõikes 3 ja </w:t>
      </w:r>
      <w:r w:rsidR="00390118" w:rsidRPr="00BF51EC">
        <w:rPr>
          <w:rFonts w:ascii="Times New Roman" w:hAnsi="Times New Roman" w:cs="Times New Roman"/>
          <w:sz w:val="24"/>
          <w:szCs w:val="24"/>
        </w:rPr>
        <w:t xml:space="preserve">§ 12 lõike 2 </w:t>
      </w:r>
      <w:r w:rsidR="0014161D">
        <w:rPr>
          <w:rFonts w:ascii="Times New Roman" w:hAnsi="Times New Roman" w:cs="Times New Roman"/>
          <w:sz w:val="24"/>
          <w:szCs w:val="24"/>
        </w:rPr>
        <w:t xml:space="preserve">esimeses lauses </w:t>
      </w:r>
      <w:r w:rsidR="00390118" w:rsidRPr="00BF51EC">
        <w:rPr>
          <w:rFonts w:ascii="Times New Roman" w:hAnsi="Times New Roman" w:cs="Times New Roman"/>
          <w:sz w:val="24"/>
          <w:szCs w:val="24"/>
        </w:rPr>
        <w:t>asendatakse tekstiosa „Maa-amet“ tekstiosaga „Maa- ja Ruumiamet“.</w:t>
      </w:r>
    </w:p>
    <w:bookmarkEnd w:id="66"/>
    <w:p w14:paraId="2E57D3F4" w14:textId="77777777" w:rsidR="00390118" w:rsidRPr="00BF51EC" w:rsidRDefault="00390118" w:rsidP="00390118">
      <w:pPr>
        <w:rPr>
          <w:rFonts w:ascii="Times New Roman" w:hAnsi="Times New Roman" w:cs="Times New Roman"/>
          <w:sz w:val="24"/>
          <w:szCs w:val="24"/>
        </w:rPr>
      </w:pPr>
    </w:p>
    <w:p w14:paraId="3DA4E8DB" w14:textId="79EA529B" w:rsidR="009078D2" w:rsidRPr="00BF51EC" w:rsidRDefault="58EB0185">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4C3743">
        <w:rPr>
          <w:rFonts w:ascii="Times New Roman" w:hAnsi="Times New Roman" w:cs="Times New Roman"/>
          <w:b/>
          <w:bCs/>
          <w:sz w:val="24"/>
          <w:szCs w:val="24"/>
        </w:rPr>
        <w:t>8</w:t>
      </w:r>
      <w:r w:rsidR="00822D3F" w:rsidRPr="00BF51EC">
        <w:rPr>
          <w:rFonts w:ascii="Times New Roman" w:hAnsi="Times New Roman" w:cs="Times New Roman"/>
          <w:b/>
          <w:bCs/>
          <w:sz w:val="24"/>
          <w:szCs w:val="24"/>
        </w:rPr>
        <w:t xml:space="preserve">. </w:t>
      </w:r>
      <w:r w:rsidR="6CB6735A" w:rsidRPr="00BF51EC">
        <w:rPr>
          <w:rFonts w:ascii="Times New Roman" w:hAnsi="Times New Roman" w:cs="Times New Roman"/>
          <w:b/>
          <w:bCs/>
          <w:sz w:val="24"/>
          <w:szCs w:val="24"/>
        </w:rPr>
        <w:t>K</w:t>
      </w:r>
      <w:bookmarkStart w:id="67" w:name="_Hlk156916253"/>
      <w:r w:rsidR="6CB6735A" w:rsidRPr="00BF51EC">
        <w:rPr>
          <w:rFonts w:ascii="Times New Roman" w:hAnsi="Times New Roman" w:cs="Times New Roman"/>
          <w:b/>
          <w:bCs/>
          <w:sz w:val="24"/>
          <w:szCs w:val="24"/>
        </w:rPr>
        <w:t>ohanimeseadus</w:t>
      </w:r>
      <w:bookmarkEnd w:id="67"/>
      <w:r w:rsidR="6CB6735A" w:rsidRPr="00BF51EC">
        <w:rPr>
          <w:rFonts w:ascii="Times New Roman" w:hAnsi="Times New Roman" w:cs="Times New Roman"/>
          <w:b/>
          <w:bCs/>
          <w:sz w:val="24"/>
          <w:szCs w:val="24"/>
        </w:rPr>
        <w:t>e muutmine</w:t>
      </w:r>
    </w:p>
    <w:p w14:paraId="0C881B00" w14:textId="20C7E3E5" w:rsidR="1BDF938B" w:rsidRPr="00BF51EC" w:rsidRDefault="1BDF938B" w:rsidP="1BDF938B">
      <w:pPr>
        <w:rPr>
          <w:rFonts w:ascii="Times New Roman" w:hAnsi="Times New Roman" w:cs="Times New Roman"/>
          <w:b/>
          <w:bCs/>
          <w:sz w:val="24"/>
          <w:szCs w:val="24"/>
        </w:rPr>
      </w:pPr>
    </w:p>
    <w:p w14:paraId="2EAC50C9" w14:textId="3C0E170F" w:rsidR="00822D3F" w:rsidRPr="00BF51EC" w:rsidRDefault="00822D3F" w:rsidP="00822D3F">
      <w:pPr>
        <w:jc w:val="both"/>
        <w:rPr>
          <w:rFonts w:ascii="Times New Roman" w:hAnsi="Times New Roman" w:cs="Times New Roman"/>
          <w:sz w:val="24"/>
          <w:szCs w:val="24"/>
        </w:rPr>
      </w:pPr>
      <w:bookmarkStart w:id="68" w:name="_Hlk156916230"/>
      <w:r w:rsidRPr="00BF51EC">
        <w:rPr>
          <w:rFonts w:ascii="Times New Roman" w:hAnsi="Times New Roman" w:cs="Times New Roman"/>
          <w:sz w:val="24"/>
          <w:szCs w:val="24"/>
        </w:rPr>
        <w:t>Kohanimeseaduse §</w:t>
      </w:r>
      <w:r w:rsidR="00764CC3">
        <w:rPr>
          <w:rFonts w:ascii="Times New Roman" w:hAnsi="Times New Roman" w:cs="Times New Roman"/>
          <w:sz w:val="24"/>
          <w:szCs w:val="24"/>
        </w:rPr>
        <w:t> </w:t>
      </w:r>
      <w:r w:rsidRPr="00BF51EC">
        <w:rPr>
          <w:rFonts w:ascii="Times New Roman" w:hAnsi="Times New Roman" w:cs="Times New Roman"/>
          <w:sz w:val="24"/>
          <w:szCs w:val="24"/>
        </w:rPr>
        <w:t>17 lõikes</w:t>
      </w:r>
      <w:r w:rsidR="00764CC3">
        <w:rPr>
          <w:rFonts w:ascii="Times New Roman" w:hAnsi="Times New Roman" w:cs="Times New Roman"/>
          <w:sz w:val="24"/>
          <w:szCs w:val="24"/>
        </w:rPr>
        <w:t> </w:t>
      </w:r>
      <w:r w:rsidRPr="00BF51EC">
        <w:rPr>
          <w:rFonts w:ascii="Times New Roman" w:hAnsi="Times New Roman" w:cs="Times New Roman"/>
          <w:sz w:val="24"/>
          <w:szCs w:val="24"/>
        </w:rPr>
        <w:t>3 asendatakse tekstiosa „Maa-amet“ tekstiosaga „Maa- ja Ruumiamet“.</w:t>
      </w:r>
    </w:p>
    <w:bookmarkEnd w:id="68"/>
    <w:p w14:paraId="32806D03" w14:textId="77777777" w:rsidR="00822D3F" w:rsidRPr="00BF51EC" w:rsidRDefault="00822D3F" w:rsidP="1BDF938B">
      <w:pPr>
        <w:rPr>
          <w:rFonts w:ascii="Times New Roman" w:hAnsi="Times New Roman" w:cs="Times New Roman"/>
          <w:b/>
          <w:bCs/>
          <w:sz w:val="24"/>
          <w:szCs w:val="24"/>
        </w:rPr>
      </w:pPr>
    </w:p>
    <w:p w14:paraId="3764DC74" w14:textId="039781B4" w:rsidR="309A133D" w:rsidRPr="00BF51EC" w:rsidRDefault="309A133D" w:rsidP="1BDF938B">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4C3743">
        <w:rPr>
          <w:rFonts w:ascii="Times New Roman" w:hAnsi="Times New Roman" w:cs="Times New Roman"/>
          <w:b/>
          <w:bCs/>
          <w:sz w:val="24"/>
          <w:szCs w:val="24"/>
        </w:rPr>
        <w:t>9</w:t>
      </w:r>
      <w:r w:rsidR="005E6747" w:rsidRPr="00BF51EC">
        <w:rPr>
          <w:rFonts w:ascii="Times New Roman" w:hAnsi="Times New Roman" w:cs="Times New Roman"/>
          <w:b/>
          <w:bCs/>
          <w:sz w:val="24"/>
          <w:szCs w:val="24"/>
        </w:rPr>
        <w:t xml:space="preserve">. </w:t>
      </w:r>
      <w:r w:rsidRPr="00BF51EC">
        <w:rPr>
          <w:rFonts w:ascii="Times New Roman" w:hAnsi="Times New Roman" w:cs="Times New Roman"/>
          <w:b/>
          <w:bCs/>
          <w:sz w:val="24"/>
          <w:szCs w:val="24"/>
        </w:rPr>
        <w:t>Lennundusseaduse muutmine</w:t>
      </w:r>
    </w:p>
    <w:p w14:paraId="6FCFE0AD" w14:textId="3D6F4AAF" w:rsidR="1BDF938B" w:rsidRPr="00BF51EC" w:rsidRDefault="1BDF938B" w:rsidP="1BDF938B">
      <w:pPr>
        <w:rPr>
          <w:rFonts w:ascii="Times New Roman" w:hAnsi="Times New Roman" w:cs="Times New Roman"/>
          <w:b/>
          <w:bCs/>
          <w:sz w:val="24"/>
          <w:szCs w:val="24"/>
        </w:rPr>
      </w:pPr>
    </w:p>
    <w:p w14:paraId="64C53E2E" w14:textId="5D3576B6" w:rsidR="34AC9FD7" w:rsidRPr="00BF51EC" w:rsidRDefault="34AC9FD7" w:rsidP="00104979">
      <w:pPr>
        <w:jc w:val="both"/>
        <w:rPr>
          <w:rFonts w:ascii="Times New Roman" w:hAnsi="Times New Roman" w:cs="Times New Roman"/>
          <w:sz w:val="24"/>
          <w:szCs w:val="24"/>
        </w:rPr>
      </w:pPr>
      <w:r w:rsidRPr="00BF51EC">
        <w:rPr>
          <w:rFonts w:ascii="Times New Roman" w:hAnsi="Times New Roman" w:cs="Times New Roman"/>
          <w:sz w:val="24"/>
          <w:szCs w:val="24"/>
        </w:rPr>
        <w:t>Lennundusseaduse §</w:t>
      </w:r>
      <w:r w:rsidR="00DA546E">
        <w:rPr>
          <w:rFonts w:ascii="Times New Roman" w:hAnsi="Times New Roman" w:cs="Times New Roman"/>
          <w:sz w:val="24"/>
          <w:szCs w:val="24"/>
        </w:rPr>
        <w:t> </w:t>
      </w:r>
      <w:r w:rsidR="309A133D" w:rsidRPr="00BF51EC">
        <w:rPr>
          <w:rFonts w:ascii="Times New Roman" w:hAnsi="Times New Roman" w:cs="Times New Roman"/>
          <w:sz w:val="24"/>
          <w:szCs w:val="24"/>
        </w:rPr>
        <w:t>34</w:t>
      </w:r>
      <w:r w:rsidR="309A133D" w:rsidRPr="00BF51EC">
        <w:rPr>
          <w:rFonts w:ascii="Times New Roman" w:hAnsi="Times New Roman" w:cs="Times New Roman"/>
          <w:sz w:val="24"/>
          <w:szCs w:val="24"/>
          <w:vertAlign w:val="superscript"/>
        </w:rPr>
        <w:t>1</w:t>
      </w:r>
      <w:r w:rsidR="309A133D" w:rsidRPr="00BF51EC">
        <w:rPr>
          <w:rFonts w:ascii="Times New Roman" w:hAnsi="Times New Roman" w:cs="Times New Roman"/>
          <w:sz w:val="24"/>
          <w:szCs w:val="24"/>
        </w:rPr>
        <w:t xml:space="preserve"> lõike</w:t>
      </w:r>
      <w:r w:rsidR="00DA546E">
        <w:rPr>
          <w:rFonts w:ascii="Times New Roman" w:hAnsi="Times New Roman" w:cs="Times New Roman"/>
          <w:sz w:val="24"/>
          <w:szCs w:val="24"/>
        </w:rPr>
        <w:t> </w:t>
      </w:r>
      <w:r w:rsidR="309A133D" w:rsidRPr="00BF51EC">
        <w:rPr>
          <w:rFonts w:ascii="Times New Roman" w:hAnsi="Times New Roman" w:cs="Times New Roman"/>
          <w:sz w:val="24"/>
          <w:szCs w:val="24"/>
        </w:rPr>
        <w:t>7</w:t>
      </w:r>
      <w:r w:rsidR="309A133D" w:rsidRPr="00BF51EC">
        <w:rPr>
          <w:rFonts w:ascii="Times New Roman" w:hAnsi="Times New Roman" w:cs="Times New Roman"/>
          <w:sz w:val="24"/>
          <w:szCs w:val="24"/>
          <w:vertAlign w:val="superscript"/>
        </w:rPr>
        <w:t>1</w:t>
      </w:r>
      <w:r w:rsidR="309A133D" w:rsidRPr="00BF51EC">
        <w:rPr>
          <w:rFonts w:ascii="Times New Roman" w:hAnsi="Times New Roman" w:cs="Times New Roman"/>
          <w:sz w:val="24"/>
          <w:szCs w:val="24"/>
        </w:rPr>
        <w:t xml:space="preserve"> </w:t>
      </w:r>
      <w:r w:rsidR="00F704F2">
        <w:rPr>
          <w:rFonts w:ascii="Times New Roman" w:hAnsi="Times New Roman" w:cs="Times New Roman"/>
          <w:sz w:val="24"/>
          <w:szCs w:val="24"/>
        </w:rPr>
        <w:t xml:space="preserve">esimeses lauses </w:t>
      </w:r>
      <w:r w:rsidR="309A133D" w:rsidRPr="00BF51EC">
        <w:rPr>
          <w:rFonts w:ascii="Times New Roman" w:hAnsi="Times New Roman" w:cs="Times New Roman"/>
          <w:sz w:val="24"/>
          <w:szCs w:val="24"/>
        </w:rPr>
        <w:t xml:space="preserve">asendatakse </w:t>
      </w:r>
      <w:r w:rsidR="0020337F" w:rsidRPr="00BF51EC">
        <w:rPr>
          <w:rFonts w:ascii="Times New Roman" w:hAnsi="Times New Roman" w:cs="Times New Roman"/>
          <w:sz w:val="24"/>
          <w:szCs w:val="24"/>
        </w:rPr>
        <w:t>tekstiosa</w:t>
      </w:r>
      <w:r w:rsidR="309A133D" w:rsidRPr="00BF51EC">
        <w:rPr>
          <w:rFonts w:ascii="Times New Roman" w:hAnsi="Times New Roman" w:cs="Times New Roman"/>
          <w:sz w:val="24"/>
          <w:szCs w:val="24"/>
        </w:rPr>
        <w:t xml:space="preserve"> </w:t>
      </w:r>
      <w:r w:rsidR="00C22E63">
        <w:rPr>
          <w:rFonts w:ascii="Times New Roman" w:hAnsi="Times New Roman" w:cs="Times New Roman"/>
          <w:sz w:val="24"/>
          <w:szCs w:val="24"/>
        </w:rPr>
        <w:t>„</w:t>
      </w:r>
      <w:r w:rsidR="309A133D" w:rsidRPr="00BF51EC">
        <w:rPr>
          <w:rFonts w:ascii="Times New Roman" w:hAnsi="Times New Roman" w:cs="Times New Roman"/>
          <w:sz w:val="24"/>
          <w:szCs w:val="24"/>
        </w:rPr>
        <w:t>Maa-amet</w:t>
      </w:r>
      <w:r w:rsidR="00EE5236">
        <w:rPr>
          <w:rFonts w:ascii="Times New Roman" w:hAnsi="Times New Roman" w:cs="Times New Roman"/>
          <w:sz w:val="24"/>
          <w:szCs w:val="24"/>
        </w:rPr>
        <w:t>ile</w:t>
      </w:r>
      <w:r w:rsidR="00C22E63">
        <w:rPr>
          <w:rFonts w:ascii="Times New Roman" w:hAnsi="Times New Roman" w:cs="Times New Roman"/>
          <w:sz w:val="24"/>
          <w:szCs w:val="24"/>
        </w:rPr>
        <w:t>“</w:t>
      </w:r>
      <w:r w:rsidR="309A133D" w:rsidRPr="00BF51EC">
        <w:rPr>
          <w:rFonts w:ascii="Times New Roman" w:hAnsi="Times New Roman" w:cs="Times New Roman"/>
          <w:sz w:val="24"/>
          <w:szCs w:val="24"/>
        </w:rPr>
        <w:t xml:space="preserve"> </w:t>
      </w:r>
      <w:r w:rsidR="0020337F" w:rsidRPr="00BF51EC">
        <w:rPr>
          <w:rFonts w:ascii="Times New Roman" w:hAnsi="Times New Roman" w:cs="Times New Roman"/>
          <w:sz w:val="24"/>
          <w:szCs w:val="24"/>
        </w:rPr>
        <w:t>tekstiosa</w:t>
      </w:r>
      <w:r w:rsidR="309A133D" w:rsidRPr="00BF51EC">
        <w:rPr>
          <w:rFonts w:ascii="Times New Roman" w:hAnsi="Times New Roman" w:cs="Times New Roman"/>
          <w:sz w:val="24"/>
          <w:szCs w:val="24"/>
        </w:rPr>
        <w:t xml:space="preserve">ga </w:t>
      </w:r>
      <w:r w:rsidR="00C22E63">
        <w:rPr>
          <w:rFonts w:ascii="Times New Roman" w:hAnsi="Times New Roman" w:cs="Times New Roman"/>
          <w:sz w:val="24"/>
          <w:szCs w:val="24"/>
        </w:rPr>
        <w:t>„</w:t>
      </w:r>
      <w:r w:rsidR="309A133D" w:rsidRPr="00BF51EC">
        <w:rPr>
          <w:rFonts w:ascii="Times New Roman" w:hAnsi="Times New Roman" w:cs="Times New Roman"/>
          <w:sz w:val="24"/>
          <w:szCs w:val="24"/>
        </w:rPr>
        <w:t xml:space="preserve">Maa- ja </w:t>
      </w:r>
      <w:r w:rsidR="717B56BD" w:rsidRPr="00BF51EC">
        <w:rPr>
          <w:rFonts w:ascii="Times New Roman" w:hAnsi="Times New Roman" w:cs="Times New Roman"/>
          <w:sz w:val="24"/>
          <w:szCs w:val="24"/>
        </w:rPr>
        <w:t>R</w:t>
      </w:r>
      <w:r w:rsidR="309A133D" w:rsidRPr="00BF51EC">
        <w:rPr>
          <w:rFonts w:ascii="Times New Roman" w:hAnsi="Times New Roman" w:cs="Times New Roman"/>
          <w:sz w:val="24"/>
          <w:szCs w:val="24"/>
        </w:rPr>
        <w:t>uumiamet</w:t>
      </w:r>
      <w:r w:rsidR="00EE5236">
        <w:rPr>
          <w:rFonts w:ascii="Times New Roman" w:hAnsi="Times New Roman" w:cs="Times New Roman"/>
          <w:sz w:val="24"/>
          <w:szCs w:val="24"/>
        </w:rPr>
        <w:t>ile</w:t>
      </w:r>
      <w:r w:rsidR="00C22E63">
        <w:rPr>
          <w:rFonts w:ascii="Times New Roman" w:hAnsi="Times New Roman" w:cs="Times New Roman"/>
          <w:sz w:val="24"/>
          <w:szCs w:val="24"/>
        </w:rPr>
        <w:t>“</w:t>
      </w:r>
      <w:r w:rsidR="309A133D" w:rsidRPr="00BF51EC">
        <w:rPr>
          <w:rFonts w:ascii="Times New Roman" w:hAnsi="Times New Roman" w:cs="Times New Roman"/>
          <w:sz w:val="24"/>
          <w:szCs w:val="24"/>
        </w:rPr>
        <w:t>.</w:t>
      </w:r>
    </w:p>
    <w:p w14:paraId="00AEF808" w14:textId="77777777" w:rsidR="009078D2" w:rsidRPr="00BF51EC" w:rsidRDefault="009078D2">
      <w:pPr>
        <w:rPr>
          <w:rFonts w:ascii="Times New Roman" w:hAnsi="Times New Roman" w:cs="Times New Roman"/>
          <w:b/>
          <w:bCs/>
          <w:sz w:val="24"/>
          <w:szCs w:val="24"/>
        </w:rPr>
      </w:pPr>
    </w:p>
    <w:p w14:paraId="73BE048F" w14:textId="671804C6" w:rsidR="009078D2" w:rsidRPr="00BF51EC" w:rsidRDefault="58EB0185">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4C3743">
        <w:rPr>
          <w:rFonts w:ascii="Times New Roman" w:hAnsi="Times New Roman" w:cs="Times New Roman"/>
          <w:b/>
          <w:bCs/>
          <w:sz w:val="24"/>
          <w:szCs w:val="24"/>
        </w:rPr>
        <w:t>10</w:t>
      </w:r>
      <w:r w:rsidR="00BE601F" w:rsidRPr="00BF51EC">
        <w:rPr>
          <w:rFonts w:ascii="Times New Roman" w:hAnsi="Times New Roman" w:cs="Times New Roman"/>
          <w:b/>
          <w:bCs/>
          <w:sz w:val="24"/>
          <w:szCs w:val="24"/>
        </w:rPr>
        <w:t xml:space="preserve">. </w:t>
      </w:r>
      <w:r w:rsidR="6CB6735A" w:rsidRPr="00BF51EC">
        <w:rPr>
          <w:rFonts w:ascii="Times New Roman" w:hAnsi="Times New Roman" w:cs="Times New Roman"/>
          <w:b/>
          <w:bCs/>
          <w:sz w:val="24"/>
          <w:szCs w:val="24"/>
        </w:rPr>
        <w:t>Looduskaitseseaduse muutmine</w:t>
      </w:r>
    </w:p>
    <w:p w14:paraId="429BED79" w14:textId="0463071D" w:rsidR="1BDF938B" w:rsidRPr="00BF51EC" w:rsidRDefault="1BDF938B" w:rsidP="1BDF938B">
      <w:pPr>
        <w:rPr>
          <w:rFonts w:ascii="Times New Roman" w:hAnsi="Times New Roman" w:cs="Times New Roman"/>
          <w:b/>
          <w:bCs/>
          <w:sz w:val="24"/>
          <w:szCs w:val="24"/>
        </w:rPr>
      </w:pPr>
    </w:p>
    <w:p w14:paraId="6E7BB536" w14:textId="1E906A4F" w:rsidR="5E75FD58" w:rsidRPr="00BF51EC" w:rsidRDefault="5E75FD58" w:rsidP="00104979">
      <w:pPr>
        <w:jc w:val="both"/>
        <w:rPr>
          <w:rFonts w:ascii="Times New Roman" w:hAnsi="Times New Roman" w:cs="Times New Roman"/>
          <w:sz w:val="24"/>
          <w:szCs w:val="24"/>
        </w:rPr>
      </w:pPr>
      <w:r w:rsidRPr="00BF51EC">
        <w:rPr>
          <w:rFonts w:ascii="Times New Roman" w:hAnsi="Times New Roman" w:cs="Times New Roman"/>
          <w:sz w:val="24"/>
          <w:szCs w:val="24"/>
        </w:rPr>
        <w:t>Looduskaitseseaduse § 91 täiendatakse lõikega 2</w:t>
      </w:r>
      <w:r w:rsidR="23FE7AB2" w:rsidRPr="00BF51EC">
        <w:rPr>
          <w:rFonts w:ascii="Times New Roman" w:hAnsi="Times New Roman" w:cs="Times New Roman"/>
          <w:sz w:val="24"/>
          <w:szCs w:val="24"/>
        </w:rPr>
        <w:t>5</w:t>
      </w:r>
      <w:r w:rsidRPr="00BF51EC">
        <w:rPr>
          <w:rFonts w:ascii="Times New Roman" w:hAnsi="Times New Roman" w:cs="Times New Roman"/>
          <w:sz w:val="24"/>
          <w:szCs w:val="24"/>
        </w:rPr>
        <w:t xml:space="preserve"> järgmises sõnastuses:</w:t>
      </w:r>
    </w:p>
    <w:p w14:paraId="237920A2" w14:textId="77777777" w:rsidR="00667616" w:rsidRDefault="00667616" w:rsidP="002A5290">
      <w:pPr>
        <w:jc w:val="both"/>
        <w:rPr>
          <w:rFonts w:ascii="Times New Roman" w:hAnsi="Times New Roman" w:cs="Times New Roman"/>
          <w:sz w:val="24"/>
          <w:szCs w:val="24"/>
        </w:rPr>
      </w:pPr>
    </w:p>
    <w:p w14:paraId="3426BEA9" w14:textId="73FB7749" w:rsidR="00FE4509" w:rsidRPr="00BF51EC" w:rsidRDefault="5E75FD58" w:rsidP="002A5290">
      <w:pPr>
        <w:jc w:val="both"/>
        <w:rPr>
          <w:rFonts w:ascii="Times New Roman" w:hAnsi="Times New Roman" w:cs="Times New Roman"/>
          <w:sz w:val="24"/>
          <w:szCs w:val="24"/>
        </w:rPr>
      </w:pPr>
      <w:r w:rsidRPr="00BF51EC">
        <w:rPr>
          <w:rFonts w:ascii="Times New Roman" w:hAnsi="Times New Roman" w:cs="Times New Roman"/>
          <w:sz w:val="24"/>
          <w:szCs w:val="24"/>
        </w:rPr>
        <w:t>„(2</w:t>
      </w:r>
      <w:r w:rsidR="268C6772" w:rsidRPr="00BF51EC">
        <w:rPr>
          <w:rFonts w:ascii="Times New Roman" w:hAnsi="Times New Roman" w:cs="Times New Roman"/>
          <w:sz w:val="24"/>
          <w:szCs w:val="24"/>
        </w:rPr>
        <w:t>5</w:t>
      </w:r>
      <w:r w:rsidRPr="00BF51EC">
        <w:rPr>
          <w:rFonts w:ascii="Times New Roman" w:hAnsi="Times New Roman" w:cs="Times New Roman"/>
          <w:sz w:val="24"/>
          <w:szCs w:val="24"/>
        </w:rPr>
        <w:t xml:space="preserve">) </w:t>
      </w:r>
      <w:r w:rsidR="002A5290" w:rsidRPr="002A5290">
        <w:rPr>
          <w:rFonts w:ascii="Times New Roman" w:hAnsi="Times New Roman" w:cs="Times New Roman"/>
          <w:sz w:val="24"/>
          <w:szCs w:val="24"/>
        </w:rPr>
        <w:t>Enne</w:t>
      </w:r>
      <w:r w:rsidR="00C36837" w:rsidRPr="002A5290">
        <w:rPr>
          <w:rFonts w:ascii="Times New Roman" w:hAnsi="Times New Roman" w:cs="Times New Roman"/>
          <w:sz w:val="24"/>
          <w:szCs w:val="24"/>
        </w:rPr>
        <w:t xml:space="preserve"> 2025. a</w:t>
      </w:r>
      <w:r w:rsidR="007813C9">
        <w:rPr>
          <w:rFonts w:ascii="Times New Roman" w:hAnsi="Times New Roman" w:cs="Times New Roman"/>
          <w:sz w:val="24"/>
          <w:szCs w:val="24"/>
        </w:rPr>
        <w:t>asta 1. jaanuari</w:t>
      </w:r>
      <w:r w:rsidR="00C36837" w:rsidRPr="002A5290">
        <w:rPr>
          <w:rFonts w:ascii="Times New Roman" w:hAnsi="Times New Roman" w:cs="Times New Roman"/>
          <w:sz w:val="24"/>
          <w:szCs w:val="24"/>
        </w:rPr>
        <w:t xml:space="preserve"> k</w:t>
      </w:r>
      <w:r w:rsidR="00FE4509" w:rsidRPr="002A5290">
        <w:rPr>
          <w:rFonts w:ascii="Times New Roman" w:hAnsi="Times New Roman" w:cs="Times New Roman"/>
          <w:sz w:val="24"/>
          <w:szCs w:val="24"/>
        </w:rPr>
        <w:t>äesoleva seaduse §</w:t>
      </w:r>
      <w:r w:rsidR="002A5290" w:rsidRPr="002A5290">
        <w:rPr>
          <w:rFonts w:ascii="Times New Roman" w:hAnsi="Times New Roman" w:cs="Times New Roman"/>
          <w:sz w:val="24"/>
          <w:szCs w:val="24"/>
        </w:rPr>
        <w:t xml:space="preserve"> 1</w:t>
      </w:r>
      <w:r w:rsidR="00A55B07">
        <w:rPr>
          <w:rFonts w:ascii="Times New Roman" w:hAnsi="Times New Roman" w:cs="Times New Roman"/>
          <w:sz w:val="24"/>
          <w:szCs w:val="24"/>
        </w:rPr>
        <w:t>0</w:t>
      </w:r>
      <w:r w:rsidR="002A5290" w:rsidRPr="002A5290">
        <w:rPr>
          <w:rFonts w:ascii="Times New Roman" w:hAnsi="Times New Roman" w:cs="Times New Roman"/>
          <w:sz w:val="24"/>
          <w:szCs w:val="24"/>
        </w:rPr>
        <w:t xml:space="preserve"> </w:t>
      </w:r>
      <w:r w:rsidR="00A55B07">
        <w:rPr>
          <w:rFonts w:ascii="Times New Roman" w:hAnsi="Times New Roman" w:cs="Times New Roman"/>
          <w:sz w:val="24"/>
          <w:szCs w:val="24"/>
        </w:rPr>
        <w:t>lõigete 1 või 6 alusel tehtud</w:t>
      </w:r>
      <w:r w:rsidR="002604EF">
        <w:rPr>
          <w:rFonts w:ascii="Times New Roman" w:hAnsi="Times New Roman" w:cs="Times New Roman"/>
          <w:sz w:val="24"/>
          <w:szCs w:val="24"/>
        </w:rPr>
        <w:t xml:space="preserve"> </w:t>
      </w:r>
      <w:r w:rsidR="00FE4509" w:rsidRPr="002A5290">
        <w:rPr>
          <w:rFonts w:ascii="Times New Roman" w:hAnsi="Times New Roman" w:cs="Times New Roman"/>
          <w:sz w:val="24"/>
          <w:szCs w:val="24"/>
        </w:rPr>
        <w:t>otsuses olev viid</w:t>
      </w:r>
      <w:r w:rsidR="00C36837" w:rsidRPr="002A5290">
        <w:rPr>
          <w:rFonts w:ascii="Times New Roman" w:hAnsi="Times New Roman" w:cs="Times New Roman"/>
          <w:sz w:val="24"/>
          <w:szCs w:val="24"/>
        </w:rPr>
        <w:t>e</w:t>
      </w:r>
      <w:r w:rsidR="00FE4509" w:rsidRPr="002A5290">
        <w:rPr>
          <w:rFonts w:ascii="Times New Roman" w:hAnsi="Times New Roman" w:cs="Times New Roman"/>
          <w:sz w:val="24"/>
          <w:szCs w:val="24"/>
        </w:rPr>
        <w:t xml:space="preserve"> maainfosüsteemile</w:t>
      </w:r>
      <w:r w:rsidR="00F83798" w:rsidRPr="002A5290">
        <w:rPr>
          <w:rFonts w:ascii="Times New Roman" w:hAnsi="Times New Roman" w:cs="Times New Roman"/>
          <w:sz w:val="24"/>
          <w:szCs w:val="24"/>
        </w:rPr>
        <w:t xml:space="preserve"> domeeninimega </w:t>
      </w:r>
      <w:r w:rsidR="00F83798" w:rsidRPr="002A5290">
        <w:rPr>
          <w:rFonts w:ascii="Times New Roman" w:eastAsia="Times New Roman" w:hAnsi="Times New Roman" w:cs="Times New Roman"/>
          <w:sz w:val="24"/>
          <w:szCs w:val="24"/>
        </w:rPr>
        <w:t>www.maaamet.ee</w:t>
      </w:r>
      <w:r w:rsidR="00FE4509" w:rsidRPr="002A5290">
        <w:rPr>
          <w:rFonts w:ascii="Times New Roman" w:hAnsi="Times New Roman" w:cs="Times New Roman"/>
          <w:sz w:val="24"/>
          <w:szCs w:val="24"/>
        </w:rPr>
        <w:t xml:space="preserve"> </w:t>
      </w:r>
      <w:r w:rsidR="00C36837" w:rsidRPr="002A5290">
        <w:rPr>
          <w:rFonts w:ascii="Times New Roman" w:hAnsi="Times New Roman" w:cs="Times New Roman"/>
          <w:sz w:val="24"/>
          <w:szCs w:val="24"/>
        </w:rPr>
        <w:t xml:space="preserve">loetakse viiteks maainfosüsteemile domeeninimega </w:t>
      </w:r>
      <w:r w:rsidR="00C36837" w:rsidRPr="002A5290">
        <w:rPr>
          <w:rFonts w:ascii="Times New Roman" w:eastAsia="Times New Roman" w:hAnsi="Times New Roman" w:cs="Times New Roman"/>
          <w:sz w:val="24"/>
          <w:szCs w:val="24"/>
        </w:rPr>
        <w:t>www.</w:t>
      </w:r>
      <w:r w:rsidR="000361C1" w:rsidRPr="002A5290">
        <w:rPr>
          <w:rFonts w:ascii="Times New Roman" w:eastAsia="Times New Roman" w:hAnsi="Times New Roman" w:cs="Times New Roman"/>
          <w:sz w:val="24"/>
          <w:szCs w:val="24"/>
        </w:rPr>
        <w:t>maaruum</w:t>
      </w:r>
      <w:r w:rsidR="00C36837" w:rsidRPr="002A5290">
        <w:rPr>
          <w:rFonts w:ascii="Times New Roman" w:eastAsia="Times New Roman" w:hAnsi="Times New Roman" w:cs="Times New Roman"/>
          <w:sz w:val="24"/>
          <w:szCs w:val="24"/>
        </w:rPr>
        <w:t>.ee.“.</w:t>
      </w:r>
    </w:p>
    <w:p w14:paraId="7C486A59" w14:textId="77777777" w:rsidR="00FE4509" w:rsidRPr="00BF51EC" w:rsidRDefault="00FE4509">
      <w:pPr>
        <w:rPr>
          <w:rFonts w:ascii="Times New Roman" w:hAnsi="Times New Roman" w:cs="Times New Roman"/>
          <w:b/>
          <w:bCs/>
          <w:sz w:val="24"/>
          <w:szCs w:val="24"/>
        </w:rPr>
      </w:pPr>
    </w:p>
    <w:p w14:paraId="15B7A318" w14:textId="111C1BD7" w:rsidR="009078D2"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5E34B3" w:rsidRPr="00BF51EC">
        <w:rPr>
          <w:rFonts w:ascii="Times New Roman" w:hAnsi="Times New Roman" w:cs="Times New Roman"/>
          <w:b/>
          <w:bCs/>
          <w:sz w:val="24"/>
          <w:szCs w:val="24"/>
        </w:rPr>
        <w:t>1</w:t>
      </w:r>
      <w:r w:rsidR="004C3743">
        <w:rPr>
          <w:rFonts w:ascii="Times New Roman" w:hAnsi="Times New Roman" w:cs="Times New Roman"/>
          <w:b/>
          <w:bCs/>
          <w:sz w:val="24"/>
          <w:szCs w:val="24"/>
        </w:rPr>
        <w:t>1</w:t>
      </w:r>
      <w:r w:rsidR="005E34B3" w:rsidRPr="00BF51EC">
        <w:rPr>
          <w:rFonts w:ascii="Times New Roman" w:hAnsi="Times New Roman" w:cs="Times New Roman"/>
          <w:b/>
          <w:bCs/>
          <w:sz w:val="24"/>
          <w:szCs w:val="24"/>
        </w:rPr>
        <w:t xml:space="preserve">. </w:t>
      </w:r>
      <w:r w:rsidR="009078D2" w:rsidRPr="00BF51EC">
        <w:rPr>
          <w:rFonts w:ascii="Times New Roman" w:hAnsi="Times New Roman" w:cs="Times New Roman"/>
          <w:b/>
          <w:bCs/>
          <w:sz w:val="24"/>
          <w:szCs w:val="24"/>
        </w:rPr>
        <w:t>Maa hindamise seaduse muutmine</w:t>
      </w:r>
    </w:p>
    <w:p w14:paraId="0BF636B7" w14:textId="77777777" w:rsidR="00667616" w:rsidRDefault="00667616" w:rsidP="005E34B3">
      <w:pPr>
        <w:jc w:val="both"/>
        <w:rPr>
          <w:rFonts w:ascii="Times New Roman" w:hAnsi="Times New Roman" w:cs="Times New Roman"/>
          <w:sz w:val="24"/>
          <w:szCs w:val="24"/>
        </w:rPr>
      </w:pPr>
      <w:bookmarkStart w:id="69" w:name="_Hlk156920004"/>
    </w:p>
    <w:p w14:paraId="1AEA4E86" w14:textId="16719D45" w:rsidR="009078D2" w:rsidRDefault="005E34B3" w:rsidP="005E34B3">
      <w:pPr>
        <w:jc w:val="both"/>
        <w:rPr>
          <w:rFonts w:ascii="Times New Roman" w:hAnsi="Times New Roman" w:cs="Times New Roman"/>
          <w:sz w:val="24"/>
          <w:szCs w:val="24"/>
        </w:rPr>
      </w:pPr>
      <w:r w:rsidRPr="28D1F21F">
        <w:rPr>
          <w:rFonts w:ascii="Times New Roman" w:hAnsi="Times New Roman" w:cs="Times New Roman"/>
          <w:sz w:val="24"/>
          <w:szCs w:val="24"/>
        </w:rPr>
        <w:t xml:space="preserve">Maa hindamise seaduses asendatakse </w:t>
      </w:r>
      <w:r w:rsidR="3C67FB86" w:rsidRPr="28D1F21F">
        <w:rPr>
          <w:rFonts w:ascii="Times New Roman" w:hAnsi="Times New Roman" w:cs="Times New Roman"/>
          <w:sz w:val="24"/>
          <w:szCs w:val="24"/>
        </w:rPr>
        <w:t xml:space="preserve">läbivalt </w:t>
      </w:r>
      <w:r w:rsidRPr="28D1F21F">
        <w:rPr>
          <w:rFonts w:ascii="Times New Roman" w:hAnsi="Times New Roman" w:cs="Times New Roman"/>
          <w:sz w:val="24"/>
          <w:szCs w:val="24"/>
        </w:rPr>
        <w:t xml:space="preserve">tekstiosa </w:t>
      </w:r>
      <w:r w:rsidR="00F70E67">
        <w:rPr>
          <w:rFonts w:ascii="Times New Roman" w:hAnsi="Times New Roman" w:cs="Times New Roman"/>
          <w:sz w:val="24"/>
          <w:szCs w:val="24"/>
        </w:rPr>
        <w:t>„</w:t>
      </w:r>
      <w:r w:rsidRPr="28D1F21F">
        <w:rPr>
          <w:rFonts w:ascii="Times New Roman" w:hAnsi="Times New Roman" w:cs="Times New Roman"/>
          <w:sz w:val="24"/>
          <w:szCs w:val="24"/>
        </w:rPr>
        <w:t>Maa-amet</w:t>
      </w:r>
      <w:r w:rsidR="00F70E67">
        <w:rPr>
          <w:rFonts w:ascii="Times New Roman" w:hAnsi="Times New Roman" w:cs="Times New Roman"/>
          <w:sz w:val="24"/>
          <w:szCs w:val="24"/>
        </w:rPr>
        <w:t>“</w:t>
      </w:r>
      <w:r w:rsidRPr="28D1F21F">
        <w:rPr>
          <w:rFonts w:ascii="Times New Roman" w:hAnsi="Times New Roman" w:cs="Times New Roman"/>
          <w:sz w:val="24"/>
          <w:szCs w:val="24"/>
        </w:rPr>
        <w:t xml:space="preserve"> tekstiosaga „Maa- ja Ruumiamet</w:t>
      </w:r>
      <w:r w:rsidR="00F70E67">
        <w:rPr>
          <w:rFonts w:ascii="Times New Roman" w:hAnsi="Times New Roman" w:cs="Times New Roman"/>
          <w:sz w:val="24"/>
          <w:szCs w:val="24"/>
        </w:rPr>
        <w:t>“</w:t>
      </w:r>
      <w:r w:rsidRPr="28D1F21F">
        <w:rPr>
          <w:rFonts w:ascii="Times New Roman" w:hAnsi="Times New Roman" w:cs="Times New Roman"/>
          <w:sz w:val="24"/>
          <w:szCs w:val="24"/>
        </w:rPr>
        <w:t>.</w:t>
      </w:r>
      <w:bookmarkEnd w:id="69"/>
    </w:p>
    <w:p w14:paraId="69DF3A51" w14:textId="77777777" w:rsidR="00F205A1" w:rsidRPr="00BF51EC" w:rsidRDefault="00F205A1" w:rsidP="005E34B3">
      <w:pPr>
        <w:jc w:val="both"/>
        <w:rPr>
          <w:rFonts w:ascii="Times New Roman" w:hAnsi="Times New Roman" w:cs="Times New Roman"/>
          <w:sz w:val="24"/>
          <w:szCs w:val="24"/>
        </w:rPr>
      </w:pPr>
    </w:p>
    <w:p w14:paraId="62E020E3" w14:textId="77777777" w:rsidR="005E34B3" w:rsidRPr="00BF51EC" w:rsidRDefault="005E34B3">
      <w:pPr>
        <w:rPr>
          <w:rFonts w:ascii="Times New Roman" w:hAnsi="Times New Roman" w:cs="Times New Roman"/>
          <w:b/>
          <w:bCs/>
          <w:sz w:val="24"/>
          <w:szCs w:val="24"/>
        </w:rPr>
      </w:pPr>
    </w:p>
    <w:p w14:paraId="7C8EC99C" w14:textId="1FAB2587"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lastRenderedPageBreak/>
        <w:t xml:space="preserve">§ </w:t>
      </w:r>
      <w:r w:rsidR="00090259" w:rsidRPr="00BF51EC">
        <w:rPr>
          <w:rFonts w:ascii="Times New Roman" w:hAnsi="Times New Roman" w:cs="Times New Roman"/>
          <w:b/>
          <w:bCs/>
          <w:sz w:val="24"/>
          <w:szCs w:val="24"/>
        </w:rPr>
        <w:t>1</w:t>
      </w:r>
      <w:r w:rsidR="004C3743">
        <w:rPr>
          <w:rFonts w:ascii="Times New Roman" w:hAnsi="Times New Roman" w:cs="Times New Roman"/>
          <w:b/>
          <w:bCs/>
          <w:sz w:val="24"/>
          <w:szCs w:val="24"/>
        </w:rPr>
        <w:t>2</w:t>
      </w:r>
      <w:r w:rsidR="00090259" w:rsidRPr="00BF51EC">
        <w:rPr>
          <w:rFonts w:ascii="Times New Roman" w:hAnsi="Times New Roman" w:cs="Times New Roman"/>
          <w:b/>
          <w:bCs/>
          <w:sz w:val="24"/>
          <w:szCs w:val="24"/>
        </w:rPr>
        <w:t xml:space="preserve">. </w:t>
      </w:r>
      <w:r w:rsidR="002A5DA3" w:rsidRPr="00BF51EC">
        <w:rPr>
          <w:rFonts w:ascii="Times New Roman" w:hAnsi="Times New Roman" w:cs="Times New Roman"/>
          <w:b/>
          <w:bCs/>
          <w:sz w:val="24"/>
          <w:szCs w:val="24"/>
        </w:rPr>
        <w:t>Maakatastriseaduse muutmine</w:t>
      </w:r>
    </w:p>
    <w:p w14:paraId="164E33B6" w14:textId="77777777" w:rsidR="002A5DA3" w:rsidRPr="00BF51EC" w:rsidRDefault="002A5DA3">
      <w:pPr>
        <w:rPr>
          <w:rFonts w:ascii="Times New Roman" w:hAnsi="Times New Roman" w:cs="Times New Roman"/>
          <w:b/>
          <w:bCs/>
          <w:sz w:val="24"/>
          <w:szCs w:val="24"/>
        </w:rPr>
      </w:pPr>
    </w:p>
    <w:p w14:paraId="526E78D4" w14:textId="52E565FA" w:rsidR="00090259" w:rsidRPr="00BF51EC" w:rsidRDefault="00090259" w:rsidP="00090259">
      <w:pPr>
        <w:jc w:val="both"/>
        <w:rPr>
          <w:rFonts w:ascii="Times New Roman" w:hAnsi="Times New Roman" w:cs="Times New Roman"/>
          <w:sz w:val="24"/>
          <w:szCs w:val="24"/>
        </w:rPr>
      </w:pPr>
      <w:r w:rsidRPr="28D1F21F">
        <w:rPr>
          <w:rFonts w:ascii="Times New Roman" w:hAnsi="Times New Roman" w:cs="Times New Roman"/>
          <w:sz w:val="24"/>
          <w:szCs w:val="24"/>
        </w:rPr>
        <w:t xml:space="preserve">Maakatastriseaduses asendatakse tekstiosa </w:t>
      </w:r>
      <w:r w:rsidR="0069758D">
        <w:rPr>
          <w:rFonts w:ascii="Times New Roman" w:hAnsi="Times New Roman" w:cs="Times New Roman"/>
          <w:sz w:val="24"/>
          <w:szCs w:val="24"/>
        </w:rPr>
        <w:t>„</w:t>
      </w:r>
      <w:r w:rsidRPr="28D1F21F">
        <w:rPr>
          <w:rFonts w:ascii="Times New Roman" w:hAnsi="Times New Roman" w:cs="Times New Roman"/>
          <w:sz w:val="24"/>
          <w:szCs w:val="24"/>
        </w:rPr>
        <w:t>Maa-amet</w:t>
      </w:r>
      <w:r w:rsidR="0069758D">
        <w:rPr>
          <w:rFonts w:ascii="Times New Roman" w:hAnsi="Times New Roman" w:cs="Times New Roman"/>
          <w:sz w:val="24"/>
          <w:szCs w:val="24"/>
        </w:rPr>
        <w:t>“</w:t>
      </w:r>
      <w:r w:rsidRPr="28D1F21F">
        <w:rPr>
          <w:rFonts w:ascii="Times New Roman" w:hAnsi="Times New Roman" w:cs="Times New Roman"/>
          <w:sz w:val="24"/>
          <w:szCs w:val="24"/>
        </w:rPr>
        <w:t xml:space="preserve"> tekstiosaga „Maa- ja Ruumiamet</w:t>
      </w:r>
      <w:r w:rsidR="0069758D">
        <w:rPr>
          <w:rFonts w:ascii="Times New Roman" w:hAnsi="Times New Roman" w:cs="Times New Roman"/>
          <w:sz w:val="24"/>
          <w:szCs w:val="24"/>
        </w:rPr>
        <w:t>“</w:t>
      </w:r>
      <w:r w:rsidRPr="28D1F21F">
        <w:rPr>
          <w:rFonts w:ascii="Times New Roman" w:hAnsi="Times New Roman" w:cs="Times New Roman"/>
          <w:sz w:val="24"/>
          <w:szCs w:val="24"/>
        </w:rPr>
        <w:t xml:space="preserve"> vastavas käändes.</w:t>
      </w:r>
    </w:p>
    <w:p w14:paraId="03C8A761" w14:textId="77777777" w:rsidR="00090259" w:rsidRPr="00BF51EC" w:rsidRDefault="00090259">
      <w:pPr>
        <w:rPr>
          <w:rFonts w:ascii="Times New Roman" w:hAnsi="Times New Roman" w:cs="Times New Roman"/>
          <w:b/>
          <w:bCs/>
          <w:sz w:val="24"/>
          <w:szCs w:val="24"/>
        </w:rPr>
      </w:pPr>
    </w:p>
    <w:p w14:paraId="500782FB" w14:textId="458618BD" w:rsidR="00D200B5"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A379FB" w:rsidRPr="00BF51EC">
        <w:rPr>
          <w:rFonts w:ascii="Times New Roman" w:hAnsi="Times New Roman" w:cs="Times New Roman"/>
          <w:b/>
          <w:bCs/>
          <w:sz w:val="24"/>
          <w:szCs w:val="24"/>
        </w:rPr>
        <w:t>1</w:t>
      </w:r>
      <w:r w:rsidR="004C3743">
        <w:rPr>
          <w:rFonts w:ascii="Times New Roman" w:hAnsi="Times New Roman" w:cs="Times New Roman"/>
          <w:b/>
          <w:bCs/>
          <w:sz w:val="24"/>
          <w:szCs w:val="24"/>
        </w:rPr>
        <w:t>3</w:t>
      </w:r>
      <w:r w:rsidR="00A379FB" w:rsidRPr="00BF51EC">
        <w:rPr>
          <w:rFonts w:ascii="Times New Roman" w:hAnsi="Times New Roman" w:cs="Times New Roman"/>
          <w:b/>
          <w:bCs/>
          <w:sz w:val="24"/>
          <w:szCs w:val="24"/>
        </w:rPr>
        <w:t xml:space="preserve">. </w:t>
      </w:r>
      <w:r w:rsidR="00D200B5" w:rsidRPr="00BF51EC">
        <w:rPr>
          <w:rFonts w:ascii="Times New Roman" w:hAnsi="Times New Roman" w:cs="Times New Roman"/>
          <w:b/>
          <w:bCs/>
          <w:sz w:val="24"/>
          <w:szCs w:val="24"/>
        </w:rPr>
        <w:t>Maakorraldusseaduse muutmine</w:t>
      </w:r>
    </w:p>
    <w:p w14:paraId="574857BB" w14:textId="77777777" w:rsidR="00D200B5" w:rsidRPr="00BF51EC" w:rsidRDefault="00D200B5">
      <w:pPr>
        <w:rPr>
          <w:rFonts w:ascii="Times New Roman" w:hAnsi="Times New Roman" w:cs="Times New Roman"/>
          <w:b/>
          <w:bCs/>
          <w:sz w:val="24"/>
          <w:szCs w:val="24"/>
        </w:rPr>
      </w:pPr>
    </w:p>
    <w:p w14:paraId="2666E7C9" w14:textId="2532CA5B" w:rsidR="00A379FB" w:rsidRPr="00BF51EC" w:rsidRDefault="00A379FB" w:rsidP="00A379FB">
      <w:pPr>
        <w:jc w:val="both"/>
        <w:rPr>
          <w:rFonts w:ascii="Times New Roman" w:hAnsi="Times New Roman" w:cs="Times New Roman"/>
          <w:b/>
          <w:bCs/>
          <w:sz w:val="24"/>
          <w:szCs w:val="24"/>
        </w:rPr>
      </w:pPr>
      <w:bookmarkStart w:id="70" w:name="_Hlk156921107"/>
      <w:r w:rsidRPr="28D1F21F">
        <w:rPr>
          <w:rFonts w:ascii="Times New Roman" w:hAnsi="Times New Roman" w:cs="Times New Roman"/>
          <w:sz w:val="24"/>
          <w:szCs w:val="24"/>
        </w:rPr>
        <w:t xml:space="preserve">Maakorraldusseaduses asendatakse tekstiosa </w:t>
      </w:r>
      <w:r w:rsidR="0076157B">
        <w:rPr>
          <w:rFonts w:ascii="Times New Roman" w:hAnsi="Times New Roman" w:cs="Times New Roman"/>
          <w:sz w:val="24"/>
          <w:szCs w:val="24"/>
        </w:rPr>
        <w:t>„</w:t>
      </w:r>
      <w:r w:rsidRPr="28D1F21F">
        <w:rPr>
          <w:rFonts w:ascii="Times New Roman" w:hAnsi="Times New Roman" w:cs="Times New Roman"/>
          <w:sz w:val="24"/>
          <w:szCs w:val="24"/>
        </w:rPr>
        <w:t>Maa-amet</w:t>
      </w:r>
      <w:r w:rsidR="0076157B">
        <w:rPr>
          <w:rFonts w:ascii="Times New Roman" w:hAnsi="Times New Roman" w:cs="Times New Roman"/>
          <w:sz w:val="24"/>
          <w:szCs w:val="24"/>
        </w:rPr>
        <w:t>“</w:t>
      </w:r>
      <w:r w:rsidRPr="28D1F21F">
        <w:rPr>
          <w:rFonts w:ascii="Times New Roman" w:hAnsi="Times New Roman" w:cs="Times New Roman"/>
          <w:sz w:val="24"/>
          <w:szCs w:val="24"/>
        </w:rPr>
        <w:t xml:space="preserve"> tekstiosaga „Maa- ja Ruumiamet</w:t>
      </w:r>
      <w:r w:rsidR="0076157B">
        <w:rPr>
          <w:rFonts w:ascii="Times New Roman" w:hAnsi="Times New Roman" w:cs="Times New Roman"/>
          <w:sz w:val="24"/>
          <w:szCs w:val="24"/>
        </w:rPr>
        <w:t>“</w:t>
      </w:r>
      <w:r w:rsidRPr="28D1F21F">
        <w:rPr>
          <w:rFonts w:ascii="Times New Roman" w:hAnsi="Times New Roman" w:cs="Times New Roman"/>
          <w:sz w:val="24"/>
          <w:szCs w:val="24"/>
        </w:rPr>
        <w:t xml:space="preserve"> vastavas käändes.</w:t>
      </w:r>
    </w:p>
    <w:bookmarkEnd w:id="70"/>
    <w:p w14:paraId="14E49A9D" w14:textId="77777777" w:rsidR="00A379FB" w:rsidRPr="00BF51EC" w:rsidRDefault="00A379FB">
      <w:pPr>
        <w:rPr>
          <w:rFonts w:ascii="Times New Roman" w:hAnsi="Times New Roman" w:cs="Times New Roman"/>
          <w:b/>
          <w:bCs/>
          <w:sz w:val="24"/>
          <w:szCs w:val="24"/>
        </w:rPr>
      </w:pPr>
    </w:p>
    <w:p w14:paraId="22730F89" w14:textId="2889C653" w:rsidR="005C42C8" w:rsidRPr="00BF51EC" w:rsidRDefault="00AF662C" w:rsidP="005C42C8">
      <w:pPr>
        <w:rPr>
          <w:rFonts w:ascii="Times New Roman" w:hAnsi="Times New Roman" w:cs="Times New Roman"/>
          <w:b/>
          <w:sz w:val="24"/>
          <w:szCs w:val="24"/>
        </w:rPr>
      </w:pPr>
      <w:bookmarkStart w:id="71" w:name="_Hlk155367073"/>
      <w:r w:rsidRPr="00BF51EC">
        <w:rPr>
          <w:rFonts w:ascii="Times New Roman" w:hAnsi="Times New Roman" w:cs="Times New Roman"/>
          <w:b/>
          <w:bCs/>
          <w:sz w:val="24"/>
          <w:szCs w:val="24"/>
        </w:rPr>
        <w:t xml:space="preserve">§ </w:t>
      </w:r>
      <w:r w:rsidR="00A379FB" w:rsidRPr="00BF51EC">
        <w:rPr>
          <w:rFonts w:ascii="Times New Roman" w:hAnsi="Times New Roman" w:cs="Times New Roman"/>
          <w:b/>
          <w:bCs/>
          <w:sz w:val="24"/>
          <w:szCs w:val="24"/>
        </w:rPr>
        <w:t>1</w:t>
      </w:r>
      <w:r w:rsidR="004C3743">
        <w:rPr>
          <w:rFonts w:ascii="Times New Roman" w:hAnsi="Times New Roman" w:cs="Times New Roman"/>
          <w:b/>
          <w:bCs/>
          <w:sz w:val="24"/>
          <w:szCs w:val="24"/>
        </w:rPr>
        <w:t>4</w:t>
      </w:r>
      <w:r w:rsidR="00A379FB" w:rsidRPr="00BF51EC">
        <w:rPr>
          <w:rFonts w:ascii="Times New Roman" w:hAnsi="Times New Roman" w:cs="Times New Roman"/>
          <w:b/>
          <w:bCs/>
          <w:sz w:val="24"/>
          <w:szCs w:val="24"/>
        </w:rPr>
        <w:t xml:space="preserve">. </w:t>
      </w:r>
      <w:r w:rsidR="005C42C8" w:rsidRPr="00BF51EC">
        <w:rPr>
          <w:rFonts w:ascii="Times New Roman" w:hAnsi="Times New Roman" w:cs="Times New Roman"/>
          <w:b/>
          <w:sz w:val="24"/>
          <w:szCs w:val="24"/>
        </w:rPr>
        <w:t>Maaparandusseaduse muutmine</w:t>
      </w:r>
      <w:bookmarkEnd w:id="46"/>
    </w:p>
    <w:p w14:paraId="3327BA62" w14:textId="77777777" w:rsidR="005C42C8" w:rsidRPr="00BF51EC" w:rsidRDefault="005C42C8" w:rsidP="005C42C8">
      <w:pPr>
        <w:jc w:val="both"/>
        <w:rPr>
          <w:rFonts w:ascii="Times New Roman" w:hAnsi="Times New Roman" w:cs="Times New Roman"/>
          <w:b/>
          <w:sz w:val="24"/>
          <w:szCs w:val="24"/>
        </w:rPr>
      </w:pPr>
    </w:p>
    <w:p w14:paraId="1626239C" w14:textId="7506B152" w:rsidR="005C42C8" w:rsidRPr="00BF51EC" w:rsidRDefault="005C42C8" w:rsidP="005C42C8">
      <w:pPr>
        <w:jc w:val="both"/>
        <w:rPr>
          <w:rFonts w:ascii="Times New Roman" w:hAnsi="Times New Roman" w:cs="Times New Roman"/>
          <w:sz w:val="24"/>
          <w:szCs w:val="24"/>
        </w:rPr>
      </w:pPr>
      <w:r w:rsidRPr="28D1F21F">
        <w:rPr>
          <w:rFonts w:ascii="Times New Roman" w:hAnsi="Times New Roman" w:cs="Times New Roman"/>
          <w:sz w:val="24"/>
          <w:szCs w:val="24"/>
        </w:rPr>
        <w:t>Maaparandusseaduses, välja arvatud § 96 lõikes 2 ning § 103 lõikes 4,</w:t>
      </w:r>
      <w:r w:rsidRPr="28D1F21F">
        <w:rPr>
          <w:rFonts w:ascii="Times New Roman" w:hAnsi="Times New Roman" w:cs="Times New Roman"/>
          <w:b/>
          <w:bCs/>
          <w:sz w:val="24"/>
          <w:szCs w:val="24"/>
        </w:rPr>
        <w:t xml:space="preserve"> </w:t>
      </w:r>
      <w:r w:rsidRPr="28D1F21F">
        <w:rPr>
          <w:rFonts w:ascii="Times New Roman" w:hAnsi="Times New Roman" w:cs="Times New Roman"/>
          <w:sz w:val="24"/>
          <w:szCs w:val="24"/>
        </w:rPr>
        <w:t>asendatakse tekstiosa „Põllumajandus- ja Toiduamet</w:t>
      </w:r>
      <w:r w:rsidR="009637C1">
        <w:rPr>
          <w:rFonts w:ascii="Times New Roman" w:hAnsi="Times New Roman" w:cs="Times New Roman"/>
          <w:sz w:val="24"/>
          <w:szCs w:val="24"/>
        </w:rPr>
        <w:t>“</w:t>
      </w:r>
      <w:r w:rsidRPr="28D1F21F">
        <w:rPr>
          <w:rFonts w:ascii="Times New Roman" w:hAnsi="Times New Roman" w:cs="Times New Roman"/>
          <w:sz w:val="24"/>
          <w:szCs w:val="24"/>
        </w:rPr>
        <w:t xml:space="preserve"> tekstiosaga „Maa- ja Ruumiamet</w:t>
      </w:r>
      <w:r w:rsidR="009637C1">
        <w:rPr>
          <w:rFonts w:ascii="Times New Roman" w:hAnsi="Times New Roman" w:cs="Times New Roman"/>
          <w:sz w:val="24"/>
          <w:szCs w:val="24"/>
        </w:rPr>
        <w:t>“</w:t>
      </w:r>
      <w:r w:rsidRPr="28D1F21F">
        <w:rPr>
          <w:rFonts w:ascii="Times New Roman" w:hAnsi="Times New Roman" w:cs="Times New Roman"/>
          <w:sz w:val="24"/>
          <w:szCs w:val="24"/>
        </w:rPr>
        <w:t xml:space="preserve"> vastavas käändes.</w:t>
      </w:r>
    </w:p>
    <w:bookmarkEnd w:id="71"/>
    <w:p w14:paraId="1E223C61" w14:textId="77777777" w:rsidR="005C42C8" w:rsidRPr="00BF51EC" w:rsidRDefault="005C42C8">
      <w:pPr>
        <w:rPr>
          <w:rFonts w:ascii="Times New Roman" w:hAnsi="Times New Roman" w:cs="Times New Roman"/>
          <w:b/>
          <w:bCs/>
          <w:sz w:val="24"/>
          <w:szCs w:val="24"/>
        </w:rPr>
      </w:pPr>
    </w:p>
    <w:p w14:paraId="267D1E9F" w14:textId="47FE7E9F" w:rsidR="009078D2" w:rsidRPr="00BF51EC" w:rsidRDefault="160F1556">
      <w:pPr>
        <w:rPr>
          <w:rFonts w:ascii="Times New Roman" w:hAnsi="Times New Roman" w:cs="Times New Roman"/>
          <w:b/>
          <w:bCs/>
          <w:sz w:val="24"/>
          <w:szCs w:val="24"/>
        </w:rPr>
      </w:pPr>
      <w:bookmarkStart w:id="72" w:name="_Hlk155361416"/>
      <w:r w:rsidRPr="00BF51EC">
        <w:rPr>
          <w:rFonts w:ascii="Times New Roman" w:hAnsi="Times New Roman" w:cs="Times New Roman"/>
          <w:b/>
          <w:bCs/>
          <w:sz w:val="24"/>
          <w:szCs w:val="24"/>
        </w:rPr>
        <w:t xml:space="preserve">§ </w:t>
      </w:r>
      <w:r w:rsidR="00146258" w:rsidRPr="00BF51EC">
        <w:rPr>
          <w:rFonts w:ascii="Times New Roman" w:hAnsi="Times New Roman" w:cs="Times New Roman"/>
          <w:b/>
          <w:bCs/>
          <w:sz w:val="24"/>
          <w:szCs w:val="24"/>
        </w:rPr>
        <w:t>1</w:t>
      </w:r>
      <w:r w:rsidR="004C3743">
        <w:rPr>
          <w:rFonts w:ascii="Times New Roman" w:hAnsi="Times New Roman" w:cs="Times New Roman"/>
          <w:b/>
          <w:bCs/>
          <w:sz w:val="24"/>
          <w:szCs w:val="24"/>
        </w:rPr>
        <w:t>5</w:t>
      </w:r>
      <w:r w:rsidR="00146258" w:rsidRPr="00BF51EC">
        <w:rPr>
          <w:rFonts w:ascii="Times New Roman" w:hAnsi="Times New Roman" w:cs="Times New Roman"/>
          <w:b/>
          <w:bCs/>
          <w:sz w:val="24"/>
          <w:szCs w:val="24"/>
        </w:rPr>
        <w:t xml:space="preserve">. </w:t>
      </w:r>
      <w:r w:rsidR="6CD99B3E" w:rsidRPr="00BF51EC">
        <w:rPr>
          <w:rFonts w:ascii="Times New Roman" w:hAnsi="Times New Roman" w:cs="Times New Roman"/>
          <w:b/>
          <w:bCs/>
          <w:sz w:val="24"/>
          <w:szCs w:val="24"/>
        </w:rPr>
        <w:t>Maapõueseaduse muutmine</w:t>
      </w:r>
    </w:p>
    <w:p w14:paraId="41FA0757" w14:textId="656DE4FD" w:rsidR="1BDF938B" w:rsidRPr="00BF51EC" w:rsidRDefault="1BDF938B" w:rsidP="1BDF938B">
      <w:pPr>
        <w:rPr>
          <w:rFonts w:ascii="Times New Roman" w:hAnsi="Times New Roman" w:cs="Times New Roman"/>
          <w:b/>
          <w:bCs/>
          <w:sz w:val="24"/>
          <w:szCs w:val="24"/>
        </w:rPr>
      </w:pPr>
    </w:p>
    <w:p w14:paraId="0E838061" w14:textId="275B877D" w:rsidR="21585A99" w:rsidRPr="00BF51EC" w:rsidRDefault="21585A99" w:rsidP="1BDF938B">
      <w:pPr>
        <w:rPr>
          <w:rFonts w:ascii="Times New Roman" w:hAnsi="Times New Roman" w:cs="Times New Roman"/>
          <w:sz w:val="24"/>
          <w:szCs w:val="24"/>
        </w:rPr>
      </w:pPr>
      <w:r w:rsidRPr="00BF51EC">
        <w:rPr>
          <w:rFonts w:ascii="Times New Roman" w:hAnsi="Times New Roman" w:cs="Times New Roman"/>
          <w:sz w:val="24"/>
          <w:szCs w:val="24"/>
        </w:rPr>
        <w:t>Maapõueseaduses tehakse järgmised muudatused:</w:t>
      </w:r>
    </w:p>
    <w:p w14:paraId="4EAA4D45" w14:textId="78DB6489" w:rsidR="1BDF938B" w:rsidRPr="00BF51EC" w:rsidRDefault="1BDF938B" w:rsidP="1BDF938B">
      <w:pPr>
        <w:rPr>
          <w:rFonts w:ascii="Times New Roman" w:hAnsi="Times New Roman" w:cs="Times New Roman"/>
          <w:sz w:val="24"/>
          <w:szCs w:val="24"/>
        </w:rPr>
      </w:pPr>
    </w:p>
    <w:p w14:paraId="180E6F39" w14:textId="7D6993BC" w:rsidR="21585A99" w:rsidRPr="00BF51EC" w:rsidRDefault="21585A99" w:rsidP="6B72FEE3">
      <w:pPr>
        <w:jc w:val="both"/>
        <w:rPr>
          <w:rFonts w:ascii="Times New Roman" w:eastAsia="Times New Roman" w:hAnsi="Times New Roman" w:cs="Times New Roman"/>
          <w:sz w:val="24"/>
          <w:szCs w:val="24"/>
        </w:rPr>
      </w:pPr>
      <w:r w:rsidRPr="6B72FEE3">
        <w:rPr>
          <w:rFonts w:ascii="Times New Roman" w:hAnsi="Times New Roman" w:cs="Times New Roman"/>
          <w:b/>
          <w:bCs/>
          <w:sz w:val="24"/>
          <w:szCs w:val="24"/>
        </w:rPr>
        <w:t>1)</w:t>
      </w:r>
      <w:r w:rsidR="791A7018" w:rsidRPr="6B72FEE3">
        <w:rPr>
          <w:rFonts w:ascii="Times New Roman" w:hAnsi="Times New Roman" w:cs="Times New Roman"/>
          <w:sz w:val="24"/>
          <w:szCs w:val="24"/>
        </w:rPr>
        <w:t xml:space="preserve"> </w:t>
      </w:r>
      <w:r w:rsidR="7AE1153F" w:rsidRPr="6B72FEE3">
        <w:rPr>
          <w:rFonts w:ascii="Times New Roman" w:eastAsia="Times New Roman" w:hAnsi="Times New Roman" w:cs="Times New Roman"/>
          <w:sz w:val="24"/>
          <w:szCs w:val="24"/>
        </w:rPr>
        <w:t xml:space="preserve">paragrahvi 12 lõike 1 teine lause muudetakse ja sõnastatakse järgmiselt: </w:t>
      </w:r>
    </w:p>
    <w:p w14:paraId="40790B37" w14:textId="77777777" w:rsidR="00667616" w:rsidRDefault="00667616" w:rsidP="008E2639">
      <w:pPr>
        <w:jc w:val="both"/>
        <w:rPr>
          <w:rFonts w:ascii="Times New Roman" w:eastAsia="Times New Roman" w:hAnsi="Times New Roman" w:cs="Times New Roman"/>
          <w:sz w:val="24"/>
          <w:szCs w:val="24"/>
        </w:rPr>
      </w:pPr>
    </w:p>
    <w:p w14:paraId="10E3927B" w14:textId="16B29C6E" w:rsidR="21585A99" w:rsidRDefault="7AE1153F" w:rsidP="008E2639">
      <w:pPr>
        <w:jc w:val="both"/>
        <w:rPr>
          <w:rFonts w:ascii="Times New Roman" w:eastAsia="Times New Roman" w:hAnsi="Times New Roman" w:cs="Times New Roman"/>
          <w:sz w:val="24"/>
          <w:szCs w:val="24"/>
        </w:rPr>
      </w:pPr>
      <w:r w:rsidRPr="6B72FEE3">
        <w:rPr>
          <w:rFonts w:ascii="Times New Roman" w:eastAsia="Times New Roman" w:hAnsi="Times New Roman" w:cs="Times New Roman"/>
          <w:sz w:val="24"/>
          <w:szCs w:val="24"/>
        </w:rPr>
        <w:t xml:space="preserve">„Maavarade komisjoni põhiülesanne on </w:t>
      </w:r>
      <w:commentRangeStart w:id="73"/>
      <w:r w:rsidRPr="6B72FEE3">
        <w:rPr>
          <w:rFonts w:ascii="Times New Roman" w:eastAsia="Times New Roman" w:hAnsi="Times New Roman" w:cs="Times New Roman"/>
          <w:sz w:val="24"/>
          <w:szCs w:val="24"/>
        </w:rPr>
        <w:t xml:space="preserve">Kliimaministeeriumi </w:t>
      </w:r>
      <w:del w:id="74" w:author="Merike Koppel JM" w:date="2024-05-30T11:52:00Z">
        <w:r w:rsidRPr="6B72FEE3" w:rsidDel="00D24322">
          <w:rPr>
            <w:rFonts w:ascii="Times New Roman" w:eastAsia="Times New Roman" w:hAnsi="Times New Roman" w:cs="Times New Roman"/>
            <w:sz w:val="24"/>
            <w:szCs w:val="24"/>
          </w:rPr>
          <w:delText xml:space="preserve">ning </w:delText>
        </w:r>
      </w:del>
      <w:ins w:id="75" w:author="Merike Koppel JM" w:date="2024-05-30T11:52:00Z">
        <w:r w:rsidR="00D24322">
          <w:rPr>
            <w:rFonts w:ascii="Times New Roman" w:eastAsia="Times New Roman" w:hAnsi="Times New Roman" w:cs="Times New Roman"/>
            <w:sz w:val="24"/>
            <w:szCs w:val="24"/>
          </w:rPr>
          <w:t>ja</w:t>
        </w:r>
        <w:r w:rsidR="00D24322" w:rsidRPr="6B72FEE3">
          <w:rPr>
            <w:rFonts w:ascii="Times New Roman" w:eastAsia="Times New Roman" w:hAnsi="Times New Roman" w:cs="Times New Roman"/>
            <w:sz w:val="24"/>
            <w:szCs w:val="24"/>
          </w:rPr>
          <w:t xml:space="preserve"> </w:t>
        </w:r>
      </w:ins>
      <w:r w:rsidRPr="6B72FEE3">
        <w:rPr>
          <w:rFonts w:ascii="Times New Roman" w:eastAsia="Times New Roman" w:hAnsi="Times New Roman" w:cs="Times New Roman"/>
          <w:sz w:val="24"/>
          <w:szCs w:val="24"/>
        </w:rPr>
        <w:t>tema valitsemisala asutuste</w:t>
      </w:r>
      <w:commentRangeEnd w:id="73"/>
      <w:r w:rsidR="00D24322">
        <w:rPr>
          <w:rStyle w:val="Kommentaariviide"/>
        </w:rPr>
        <w:commentReference w:id="73"/>
      </w:r>
      <w:r w:rsidRPr="6B72FEE3">
        <w:rPr>
          <w:rFonts w:ascii="Times New Roman" w:eastAsia="Times New Roman" w:hAnsi="Times New Roman" w:cs="Times New Roman"/>
          <w:sz w:val="24"/>
          <w:szCs w:val="24"/>
        </w:rPr>
        <w:t xml:space="preserve"> nõustamine maapõue uurimise, kasutamise ja kaitse ning maavara arvestamise küsimustes.“</w:t>
      </w:r>
      <w:r w:rsidR="00233CC1">
        <w:rPr>
          <w:rFonts w:ascii="Times New Roman" w:eastAsia="Times New Roman" w:hAnsi="Times New Roman" w:cs="Times New Roman"/>
          <w:sz w:val="24"/>
          <w:szCs w:val="24"/>
        </w:rPr>
        <w:t>;</w:t>
      </w:r>
    </w:p>
    <w:p w14:paraId="5BA568BE" w14:textId="77777777" w:rsidR="00792E8E" w:rsidRDefault="00792E8E" w:rsidP="008E2639">
      <w:pPr>
        <w:jc w:val="both"/>
        <w:rPr>
          <w:rFonts w:ascii="Times New Roman" w:eastAsia="Times New Roman" w:hAnsi="Times New Roman" w:cs="Times New Roman"/>
          <w:sz w:val="24"/>
          <w:szCs w:val="24"/>
        </w:rPr>
      </w:pPr>
    </w:p>
    <w:p w14:paraId="796BFC9A" w14:textId="77777777" w:rsidR="002604EF" w:rsidRDefault="00792E8E" w:rsidP="008E2639">
      <w:pPr>
        <w:jc w:val="both"/>
        <w:rPr>
          <w:rFonts w:ascii="Times New Roman" w:eastAsia="Times New Roman" w:hAnsi="Times New Roman" w:cs="Times New Roman"/>
          <w:sz w:val="24"/>
          <w:szCs w:val="24"/>
        </w:rPr>
      </w:pPr>
      <w:r w:rsidRPr="00BA09B4">
        <w:rPr>
          <w:rFonts w:ascii="Times New Roman" w:eastAsia="Times New Roman" w:hAnsi="Times New Roman" w:cs="Times New Roman"/>
          <w:b/>
          <w:bCs/>
          <w:sz w:val="24"/>
          <w:szCs w:val="24"/>
        </w:rPr>
        <w:t>2)</w:t>
      </w:r>
      <w:r>
        <w:rPr>
          <w:rFonts w:ascii="Times New Roman" w:eastAsia="Times New Roman" w:hAnsi="Times New Roman" w:cs="Times New Roman"/>
          <w:sz w:val="24"/>
          <w:szCs w:val="24"/>
        </w:rPr>
        <w:t xml:space="preserve"> </w:t>
      </w:r>
      <w:bookmarkStart w:id="76" w:name="_Hlk164688192"/>
      <w:r w:rsidR="004108E5">
        <w:rPr>
          <w:rFonts w:ascii="Times New Roman" w:eastAsia="Times New Roman" w:hAnsi="Times New Roman" w:cs="Times New Roman"/>
          <w:sz w:val="24"/>
          <w:szCs w:val="24"/>
        </w:rPr>
        <w:t>paragrahvi 14 lõike 2 sissejuhatav lauseosa muudetakse ja sõnastatakse järgmiselt</w:t>
      </w:r>
      <w:r w:rsidR="002604EF">
        <w:rPr>
          <w:rFonts w:ascii="Times New Roman" w:eastAsia="Times New Roman" w:hAnsi="Times New Roman" w:cs="Times New Roman"/>
          <w:sz w:val="24"/>
          <w:szCs w:val="24"/>
        </w:rPr>
        <w:t>:</w:t>
      </w:r>
      <w:r w:rsidR="004108E5">
        <w:rPr>
          <w:rFonts w:ascii="Times New Roman" w:eastAsia="Times New Roman" w:hAnsi="Times New Roman" w:cs="Times New Roman"/>
          <w:sz w:val="24"/>
          <w:szCs w:val="24"/>
        </w:rPr>
        <w:t xml:space="preserve"> </w:t>
      </w:r>
    </w:p>
    <w:p w14:paraId="44ECBE15" w14:textId="77777777" w:rsidR="002604EF" w:rsidRDefault="002604EF" w:rsidP="008E2639">
      <w:pPr>
        <w:jc w:val="both"/>
        <w:rPr>
          <w:rFonts w:ascii="Times New Roman" w:eastAsia="Times New Roman" w:hAnsi="Times New Roman" w:cs="Times New Roman"/>
          <w:sz w:val="24"/>
          <w:szCs w:val="24"/>
        </w:rPr>
      </w:pPr>
    </w:p>
    <w:p w14:paraId="79AFDC4C" w14:textId="28FE57C8" w:rsidR="004108E5" w:rsidRDefault="004108E5" w:rsidP="008E263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„Kliimaministeerium või kliimaministri volitusel </w:t>
      </w:r>
      <w:r w:rsidRPr="004108E5">
        <w:rPr>
          <w:rFonts w:ascii="Times New Roman" w:eastAsia="Times New Roman" w:hAnsi="Times New Roman" w:cs="Times New Roman"/>
          <w:sz w:val="24"/>
          <w:szCs w:val="24"/>
        </w:rPr>
        <w:t>Kliimaministeeriumi valitsemisala</w:t>
      </w:r>
      <w:del w:id="77" w:author="Merike Koppel JM" w:date="2024-05-30T11:53:00Z">
        <w:r w:rsidRPr="004108E5" w:rsidDel="00D24322">
          <w:rPr>
            <w:rFonts w:ascii="Times New Roman" w:eastAsia="Times New Roman" w:hAnsi="Times New Roman" w:cs="Times New Roman"/>
            <w:sz w:val="24"/>
            <w:szCs w:val="24"/>
          </w:rPr>
          <w:delText>s olev</w:delText>
        </w:r>
      </w:del>
      <w:r w:rsidRPr="004108E5">
        <w:rPr>
          <w:rFonts w:ascii="Times New Roman" w:eastAsia="Times New Roman" w:hAnsi="Times New Roman" w:cs="Times New Roman"/>
          <w:sz w:val="24"/>
          <w:szCs w:val="24"/>
        </w:rPr>
        <w:t xml:space="preserve"> riigiasutus, kelle ülesan</w:t>
      </w:r>
      <w:r w:rsidR="00D13E0F">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 xml:space="preserve">e on </w:t>
      </w:r>
      <w:commentRangeStart w:id="78"/>
      <w:r>
        <w:rPr>
          <w:rFonts w:ascii="Times New Roman" w:eastAsia="Times New Roman" w:hAnsi="Times New Roman" w:cs="Times New Roman"/>
          <w:sz w:val="24"/>
          <w:szCs w:val="24"/>
        </w:rPr>
        <w:t xml:space="preserve">riigi </w:t>
      </w:r>
      <w:commentRangeEnd w:id="78"/>
      <w:r w:rsidR="00CD68D8">
        <w:rPr>
          <w:rStyle w:val="Kommentaariviide"/>
        </w:rPr>
        <w:commentReference w:id="78"/>
      </w:r>
      <w:r w:rsidRPr="004108E5">
        <w:rPr>
          <w:rFonts w:ascii="Times New Roman" w:eastAsia="Times New Roman" w:hAnsi="Times New Roman" w:cs="Times New Roman"/>
          <w:sz w:val="24"/>
          <w:szCs w:val="24"/>
        </w:rPr>
        <w:t>geoloogili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e kaardistami</w:t>
      </w:r>
      <w:r w:rsidR="000A029E">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e</w:t>
      </w:r>
      <w:r w:rsidR="005307EB">
        <w:rPr>
          <w:rFonts w:ascii="Times New Roman" w:eastAsia="Times New Roman" w:hAnsi="Times New Roman" w:cs="Times New Roman"/>
          <w:sz w:val="24"/>
          <w:szCs w:val="24"/>
        </w:rPr>
        <w:t xml:space="preserve"> ning </w:t>
      </w:r>
      <w:del w:id="79" w:author="Merike Koppel JM" w:date="2024-05-30T11:53:00Z">
        <w:r w:rsidR="005307EB" w:rsidDel="00D24322">
          <w:rPr>
            <w:rFonts w:ascii="Times New Roman" w:eastAsia="Times New Roman" w:hAnsi="Times New Roman" w:cs="Times New Roman"/>
            <w:sz w:val="24"/>
            <w:szCs w:val="24"/>
          </w:rPr>
          <w:delText>säilitada</w:delText>
        </w:r>
        <w:r w:rsidRPr="004108E5" w:rsidDel="00D24322">
          <w:rPr>
            <w:rFonts w:ascii="Times New Roman" w:eastAsia="Times New Roman" w:hAnsi="Times New Roman" w:cs="Times New Roman"/>
            <w:sz w:val="24"/>
            <w:szCs w:val="24"/>
          </w:rPr>
          <w:delText xml:space="preserve"> </w:delText>
        </w:r>
      </w:del>
      <w:r w:rsidRPr="004108E5">
        <w:rPr>
          <w:rFonts w:ascii="Times New Roman" w:eastAsia="Times New Roman" w:hAnsi="Times New Roman" w:cs="Times New Roman"/>
          <w:sz w:val="24"/>
          <w:szCs w:val="24"/>
        </w:rPr>
        <w:t>geoloogili</w:t>
      </w:r>
      <w:del w:id="80" w:author="Merike Koppel JM" w:date="2024-05-30T11:53:00Z">
        <w:r w:rsidR="005307EB" w:rsidDel="00D24322">
          <w:rPr>
            <w:rFonts w:ascii="Times New Roman" w:eastAsia="Times New Roman" w:hAnsi="Times New Roman" w:cs="Times New Roman"/>
            <w:sz w:val="24"/>
            <w:szCs w:val="24"/>
          </w:rPr>
          <w:delText>n</w:delText>
        </w:r>
      </w:del>
      <w:ins w:id="81" w:author="Merike Koppel JM" w:date="2024-05-30T11:53:00Z">
        <w:r w:rsidR="00D24322">
          <w:rPr>
            <w:rFonts w:ascii="Times New Roman" w:eastAsia="Times New Roman" w:hAnsi="Times New Roman" w:cs="Times New Roman"/>
            <w:sz w:val="24"/>
            <w:szCs w:val="24"/>
          </w:rPr>
          <w:t>s</w:t>
        </w:r>
      </w:ins>
      <w:r w:rsidRPr="004108E5">
        <w:rPr>
          <w:rFonts w:ascii="Times New Roman" w:eastAsia="Times New Roman" w:hAnsi="Times New Roman" w:cs="Times New Roman"/>
          <w:sz w:val="24"/>
          <w:szCs w:val="24"/>
        </w:rPr>
        <w:t>e tea</w:t>
      </w:r>
      <w:del w:id="82" w:author="Merike Koppel JM" w:date="2024-05-30T11:53:00Z">
        <w:r w:rsidR="005307EB" w:rsidDel="00D24322">
          <w:rPr>
            <w:rFonts w:ascii="Times New Roman" w:eastAsia="Times New Roman" w:hAnsi="Times New Roman" w:cs="Times New Roman"/>
            <w:sz w:val="24"/>
            <w:szCs w:val="24"/>
          </w:rPr>
          <w:delText>v</w:delText>
        </w:r>
      </w:del>
      <w:ins w:id="83" w:author="Merike Koppel JM" w:date="2024-05-30T11:53:00Z">
        <w:r w:rsidR="00D24322">
          <w:rPr>
            <w:rFonts w:ascii="Times New Roman" w:eastAsia="Times New Roman" w:hAnsi="Times New Roman" w:cs="Times New Roman"/>
            <w:sz w:val="24"/>
            <w:szCs w:val="24"/>
          </w:rPr>
          <w:t>b</w:t>
        </w:r>
      </w:ins>
      <w:r w:rsidRPr="004108E5">
        <w:rPr>
          <w:rFonts w:ascii="Times New Roman" w:eastAsia="Times New Roman" w:hAnsi="Times New Roman" w:cs="Times New Roman"/>
          <w:sz w:val="24"/>
          <w:szCs w:val="24"/>
        </w:rPr>
        <w:t xml:space="preserve">e </w:t>
      </w:r>
      <w:ins w:id="84" w:author="Merike Koppel JM" w:date="2024-05-30T11:53:00Z">
        <w:r w:rsidR="00D24322">
          <w:rPr>
            <w:rFonts w:ascii="Times New Roman" w:eastAsia="Times New Roman" w:hAnsi="Times New Roman" w:cs="Times New Roman"/>
            <w:sz w:val="24"/>
            <w:szCs w:val="24"/>
          </w:rPr>
          <w:t xml:space="preserve">säilitamine </w:t>
        </w:r>
      </w:ins>
      <w:r w:rsidRPr="004108E5">
        <w:rPr>
          <w:rFonts w:ascii="Times New Roman" w:eastAsia="Times New Roman" w:hAnsi="Times New Roman" w:cs="Times New Roman"/>
          <w:sz w:val="24"/>
          <w:szCs w:val="24"/>
        </w:rPr>
        <w:t xml:space="preserve">ja </w:t>
      </w:r>
      <w:del w:id="85" w:author="Merike Koppel JM" w:date="2024-05-30T11:53:00Z">
        <w:r w:rsidR="005307EB" w:rsidDel="00D24322">
          <w:rPr>
            <w:rFonts w:ascii="Times New Roman" w:eastAsia="Times New Roman" w:hAnsi="Times New Roman" w:cs="Times New Roman"/>
            <w:sz w:val="24"/>
            <w:szCs w:val="24"/>
          </w:rPr>
          <w:delText xml:space="preserve">tagada selle </w:delText>
        </w:r>
      </w:del>
      <w:r w:rsidRPr="004108E5">
        <w:rPr>
          <w:rFonts w:ascii="Times New Roman" w:eastAsia="Times New Roman" w:hAnsi="Times New Roman" w:cs="Times New Roman"/>
          <w:sz w:val="24"/>
          <w:szCs w:val="24"/>
        </w:rPr>
        <w:t>kättesaadavus</w:t>
      </w:r>
      <w:ins w:id="86" w:author="Merike Koppel JM" w:date="2024-05-30T11:53:00Z">
        <w:r w:rsidR="00D24322">
          <w:rPr>
            <w:rFonts w:ascii="Times New Roman" w:eastAsia="Times New Roman" w:hAnsi="Times New Roman" w:cs="Times New Roman"/>
            <w:sz w:val="24"/>
            <w:szCs w:val="24"/>
          </w:rPr>
          <w:t>e tagamine</w:t>
        </w:r>
      </w:ins>
      <w:r w:rsidRPr="004108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(edaspidi </w:t>
      </w:r>
      <w:bookmarkStart w:id="87" w:name="_Hlk164698586"/>
      <w:commentRangeStart w:id="88"/>
      <w:r w:rsidRPr="00BA09B4">
        <w:rPr>
          <w:rFonts w:ascii="Times New Roman" w:eastAsia="Times New Roman" w:hAnsi="Times New Roman" w:cs="Times New Roman"/>
          <w:i/>
          <w:iCs/>
          <w:sz w:val="24"/>
          <w:szCs w:val="24"/>
        </w:rPr>
        <w:t>riigiasutus, kelle ülesan</w:t>
      </w:r>
      <w:r w:rsidR="000A029E">
        <w:rPr>
          <w:rFonts w:ascii="Times New Roman" w:eastAsia="Times New Roman" w:hAnsi="Times New Roman" w:cs="Times New Roman"/>
          <w:i/>
          <w:iCs/>
          <w:sz w:val="24"/>
          <w:szCs w:val="24"/>
        </w:rPr>
        <w:t>ne</w:t>
      </w:r>
      <w:r w:rsidRPr="00BA09B4">
        <w:rPr>
          <w:rFonts w:ascii="Times New Roman" w:eastAsia="Times New Roman" w:hAnsi="Times New Roman" w:cs="Times New Roman"/>
          <w:i/>
          <w:iCs/>
          <w:sz w:val="24"/>
          <w:szCs w:val="24"/>
        </w:rPr>
        <w:t xml:space="preserve"> on </w:t>
      </w:r>
      <w:r w:rsidR="00F72278">
        <w:rPr>
          <w:rFonts w:ascii="Times New Roman" w:eastAsia="Times New Roman" w:hAnsi="Times New Roman" w:cs="Times New Roman"/>
          <w:i/>
          <w:iCs/>
          <w:sz w:val="24"/>
          <w:szCs w:val="24"/>
        </w:rPr>
        <w:t xml:space="preserve">tagada </w:t>
      </w:r>
      <w:r w:rsidRPr="00BA09B4">
        <w:rPr>
          <w:rFonts w:ascii="Times New Roman" w:eastAsia="Times New Roman" w:hAnsi="Times New Roman" w:cs="Times New Roman"/>
          <w:i/>
          <w:iCs/>
          <w:sz w:val="24"/>
          <w:szCs w:val="24"/>
        </w:rPr>
        <w:t>riigi geoloogi</w:t>
      </w:r>
      <w:r w:rsidR="000A029E">
        <w:rPr>
          <w:rFonts w:ascii="Times New Roman" w:eastAsia="Times New Roman" w:hAnsi="Times New Roman" w:cs="Times New Roman"/>
          <w:i/>
          <w:iCs/>
          <w:sz w:val="24"/>
          <w:szCs w:val="24"/>
        </w:rPr>
        <w:t>a</w:t>
      </w:r>
      <w:del w:id="89" w:author="Merike Koppel JM" w:date="2024-05-30T13:54:00Z">
        <w:r w:rsidR="000D6862" w:rsidDel="00CD68D8">
          <w:rPr>
            <w:rFonts w:ascii="Times New Roman" w:eastAsia="Times New Roman" w:hAnsi="Times New Roman" w:cs="Times New Roman"/>
            <w:i/>
            <w:iCs/>
            <w:sz w:val="24"/>
            <w:szCs w:val="24"/>
          </w:rPr>
          <w:delText>-</w:delText>
        </w:r>
        <w:r w:rsidR="000A029E" w:rsidDel="00CD68D8">
          <w:rPr>
            <w:rFonts w:ascii="Times New Roman" w:eastAsia="Times New Roman" w:hAnsi="Times New Roman" w:cs="Times New Roman"/>
            <w:i/>
            <w:iCs/>
            <w:sz w:val="24"/>
            <w:szCs w:val="24"/>
          </w:rPr>
          <w:delText>ala</w:delText>
        </w:r>
        <w:r w:rsidR="00F72278" w:rsidDel="00CD68D8">
          <w:rPr>
            <w:rFonts w:ascii="Times New Roman" w:eastAsia="Times New Roman" w:hAnsi="Times New Roman" w:cs="Times New Roman"/>
            <w:i/>
            <w:iCs/>
            <w:sz w:val="24"/>
            <w:szCs w:val="24"/>
          </w:rPr>
          <w:delText>n</w:delText>
        </w:r>
        <w:r w:rsidR="000A029E" w:rsidDel="00CD68D8">
          <w:rPr>
            <w:rFonts w:ascii="Times New Roman" w:eastAsia="Times New Roman" w:hAnsi="Times New Roman" w:cs="Times New Roman"/>
            <w:i/>
            <w:iCs/>
            <w:sz w:val="24"/>
            <w:szCs w:val="24"/>
          </w:rPr>
          <w:delText>e</w:delText>
        </w:r>
        <w:r w:rsidRPr="00BA09B4" w:rsidDel="00CD68D8">
          <w:rPr>
            <w:rFonts w:ascii="Times New Roman" w:eastAsia="Times New Roman" w:hAnsi="Times New Roman" w:cs="Times New Roman"/>
            <w:i/>
            <w:iCs/>
            <w:sz w:val="24"/>
            <w:szCs w:val="24"/>
          </w:rPr>
          <w:delText xml:space="preserve"> </w:delText>
        </w:r>
      </w:del>
      <w:r w:rsidR="000A029E">
        <w:rPr>
          <w:rFonts w:ascii="Times New Roman" w:eastAsia="Times New Roman" w:hAnsi="Times New Roman" w:cs="Times New Roman"/>
          <w:i/>
          <w:iCs/>
          <w:sz w:val="24"/>
          <w:szCs w:val="24"/>
        </w:rPr>
        <w:t>pädevus</w:t>
      </w:r>
      <w:bookmarkEnd w:id="87"/>
      <w:commentRangeEnd w:id="88"/>
      <w:r w:rsidR="00D24322">
        <w:rPr>
          <w:rStyle w:val="Kommentaariviide"/>
        </w:rPr>
        <w:commentReference w:id="88"/>
      </w:r>
      <w:r>
        <w:rPr>
          <w:rFonts w:ascii="Times New Roman" w:eastAsia="Times New Roman" w:hAnsi="Times New Roman" w:cs="Times New Roman"/>
          <w:sz w:val="24"/>
          <w:szCs w:val="24"/>
        </w:rPr>
        <w:t>)</w:t>
      </w:r>
      <w:r w:rsidR="00A23C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108E5">
        <w:rPr>
          <w:rFonts w:ascii="Times New Roman" w:eastAsia="Times New Roman" w:hAnsi="Times New Roman" w:cs="Times New Roman"/>
          <w:sz w:val="24"/>
          <w:szCs w:val="24"/>
        </w:rPr>
        <w:t>võib lubada maapõue seisundit ja kasutamist mõjutavat tegevust üksnes juhul, kui kavandatav tegevus:</w:t>
      </w:r>
      <w:r>
        <w:rPr>
          <w:rFonts w:ascii="Times New Roman" w:eastAsia="Times New Roman" w:hAnsi="Times New Roman" w:cs="Times New Roman"/>
          <w:sz w:val="24"/>
          <w:szCs w:val="24"/>
        </w:rPr>
        <w:t>“;</w:t>
      </w:r>
    </w:p>
    <w:p w14:paraId="48695D50" w14:textId="77777777" w:rsidR="004108E5" w:rsidRDefault="004108E5" w:rsidP="008E2639">
      <w:pPr>
        <w:jc w:val="both"/>
        <w:rPr>
          <w:rFonts w:ascii="Times New Roman" w:eastAsia="Times New Roman" w:hAnsi="Times New Roman" w:cs="Times New Roman"/>
          <w:sz w:val="24"/>
          <w:szCs w:val="24"/>
        </w:rPr>
      </w:pPr>
    </w:p>
    <w:p w14:paraId="6A1574F0" w14:textId="250BA5B7" w:rsidR="00792E8E" w:rsidRDefault="004108E5" w:rsidP="008E2639">
      <w:pPr>
        <w:jc w:val="both"/>
        <w:rPr>
          <w:rFonts w:ascii="Times New Roman" w:eastAsia="Times New Roman" w:hAnsi="Times New Roman" w:cs="Times New Roman"/>
          <w:sz w:val="24"/>
          <w:szCs w:val="24"/>
        </w:rPr>
      </w:pPr>
      <w:r w:rsidRPr="00BA09B4">
        <w:rPr>
          <w:rFonts w:ascii="Times New Roman" w:eastAsia="Times New Roman" w:hAnsi="Times New Roman" w:cs="Times New Roman"/>
          <w:b/>
          <w:bCs/>
          <w:sz w:val="24"/>
          <w:szCs w:val="24"/>
        </w:rPr>
        <w:t>3)</w:t>
      </w:r>
      <w:r>
        <w:rPr>
          <w:rFonts w:ascii="Times New Roman" w:eastAsia="Times New Roman" w:hAnsi="Times New Roman" w:cs="Times New Roman"/>
          <w:sz w:val="24"/>
          <w:szCs w:val="24"/>
        </w:rPr>
        <w:t xml:space="preserve"> </w:t>
      </w:r>
      <w:commentRangeStart w:id="90"/>
      <w:r w:rsidR="00792E8E">
        <w:rPr>
          <w:rFonts w:ascii="Times New Roman" w:eastAsia="Times New Roman" w:hAnsi="Times New Roman" w:cs="Times New Roman"/>
          <w:sz w:val="24"/>
          <w:szCs w:val="24"/>
        </w:rPr>
        <w:t>paragrahvi 14</w:t>
      </w:r>
      <w:r>
        <w:rPr>
          <w:rFonts w:ascii="Times New Roman" w:eastAsia="Times New Roman" w:hAnsi="Times New Roman" w:cs="Times New Roman"/>
          <w:sz w:val="24"/>
          <w:szCs w:val="24"/>
        </w:rPr>
        <w:t xml:space="preserve"> lõikes 2</w:t>
      </w:r>
      <w:r w:rsidRPr="00BA09B4">
        <w:rPr>
          <w:rFonts w:ascii="Times New Roman" w:eastAsia="Times New Roman" w:hAnsi="Times New Roman" w:cs="Times New Roman"/>
          <w:sz w:val="24"/>
          <w:szCs w:val="24"/>
          <w:vertAlign w:val="superscript"/>
        </w:rPr>
        <w:t>1</w:t>
      </w:r>
      <w:r w:rsidR="00792E8E">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§-s </w:t>
      </w:r>
      <w:r w:rsidR="00792E8E">
        <w:rPr>
          <w:rFonts w:ascii="Times New Roman" w:eastAsia="Times New Roman" w:hAnsi="Times New Roman" w:cs="Times New Roman"/>
          <w:sz w:val="24"/>
          <w:szCs w:val="24"/>
        </w:rPr>
        <w:t xml:space="preserve">15 asendatakse </w:t>
      </w:r>
      <w:r w:rsidR="007F74EC">
        <w:rPr>
          <w:rFonts w:ascii="Times New Roman" w:eastAsia="Times New Roman" w:hAnsi="Times New Roman" w:cs="Times New Roman"/>
          <w:sz w:val="24"/>
          <w:szCs w:val="24"/>
        </w:rPr>
        <w:t>sõnad</w:t>
      </w:r>
      <w:r w:rsidR="00792E8E">
        <w:rPr>
          <w:rFonts w:ascii="Times New Roman" w:eastAsia="Times New Roman" w:hAnsi="Times New Roman" w:cs="Times New Roman"/>
          <w:sz w:val="24"/>
          <w:szCs w:val="24"/>
        </w:rPr>
        <w:t xml:space="preserve"> „</w:t>
      </w:r>
      <w:r w:rsidR="00792E8E" w:rsidRPr="00792E8E">
        <w:rPr>
          <w:rFonts w:ascii="Times New Roman" w:eastAsia="Times New Roman" w:hAnsi="Times New Roman" w:cs="Times New Roman"/>
          <w:sz w:val="24"/>
          <w:szCs w:val="24"/>
        </w:rPr>
        <w:t>Vabariigi Valitsuse volitatud asutus</w:t>
      </w:r>
      <w:r w:rsidR="00792E8E">
        <w:rPr>
          <w:rFonts w:ascii="Times New Roman" w:eastAsia="Times New Roman" w:hAnsi="Times New Roman" w:cs="Times New Roman"/>
          <w:sz w:val="24"/>
          <w:szCs w:val="24"/>
        </w:rPr>
        <w:t>“ tekstiosaga „</w:t>
      </w:r>
      <w:r w:rsidR="00A55B07">
        <w:rPr>
          <w:rFonts w:ascii="Times New Roman" w:eastAsia="Times New Roman" w:hAnsi="Times New Roman" w:cs="Times New Roman"/>
          <w:sz w:val="24"/>
          <w:szCs w:val="24"/>
        </w:rPr>
        <w:t xml:space="preserve">kliimaministri volitusel </w:t>
      </w:r>
      <w:r w:rsidRPr="004108E5">
        <w:rPr>
          <w:rFonts w:ascii="Times New Roman" w:eastAsia="Times New Roman" w:hAnsi="Times New Roman" w:cs="Times New Roman"/>
          <w:sz w:val="24"/>
          <w:szCs w:val="24"/>
        </w:rPr>
        <w:t>riigiasutus, kelle ülesan</w:t>
      </w:r>
      <w:r w:rsidR="00E866C1">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 xml:space="preserve">e on </w:t>
      </w:r>
      <w:r w:rsidR="00E866C1">
        <w:rPr>
          <w:rFonts w:ascii="Times New Roman" w:eastAsia="Times New Roman" w:hAnsi="Times New Roman" w:cs="Times New Roman"/>
          <w:sz w:val="24"/>
          <w:szCs w:val="24"/>
        </w:rPr>
        <w:t xml:space="preserve">tagada </w:t>
      </w:r>
      <w:r w:rsidRPr="004108E5">
        <w:rPr>
          <w:rFonts w:ascii="Times New Roman" w:eastAsia="Times New Roman" w:hAnsi="Times New Roman" w:cs="Times New Roman"/>
          <w:sz w:val="24"/>
          <w:szCs w:val="24"/>
        </w:rPr>
        <w:t>riigi geoloogi</w:t>
      </w:r>
      <w:r w:rsidR="000A029E">
        <w:rPr>
          <w:rFonts w:ascii="Times New Roman" w:eastAsia="Times New Roman" w:hAnsi="Times New Roman" w:cs="Times New Roman"/>
          <w:sz w:val="24"/>
          <w:szCs w:val="24"/>
        </w:rPr>
        <w:t>a</w:t>
      </w:r>
      <w:del w:id="91" w:author="Merike Koppel JM" w:date="2024-05-30T13:54:00Z">
        <w:r w:rsidR="000D6862" w:rsidDel="00CD68D8">
          <w:rPr>
            <w:rFonts w:ascii="Times New Roman" w:eastAsia="Times New Roman" w:hAnsi="Times New Roman" w:cs="Times New Roman"/>
            <w:sz w:val="24"/>
            <w:szCs w:val="24"/>
          </w:rPr>
          <w:delText>-</w:delText>
        </w:r>
        <w:r w:rsidR="000A029E" w:rsidDel="00CD68D8">
          <w:rPr>
            <w:rFonts w:ascii="Times New Roman" w:eastAsia="Times New Roman" w:hAnsi="Times New Roman" w:cs="Times New Roman"/>
            <w:sz w:val="24"/>
            <w:szCs w:val="24"/>
          </w:rPr>
          <w:delText>ala</w:delText>
        </w:r>
        <w:r w:rsidR="00E866C1" w:rsidDel="00CD68D8">
          <w:rPr>
            <w:rFonts w:ascii="Times New Roman" w:eastAsia="Times New Roman" w:hAnsi="Times New Roman" w:cs="Times New Roman"/>
            <w:sz w:val="24"/>
            <w:szCs w:val="24"/>
          </w:rPr>
          <w:delText>n</w:delText>
        </w:r>
        <w:r w:rsidR="000A029E" w:rsidDel="00CD68D8">
          <w:rPr>
            <w:rFonts w:ascii="Times New Roman" w:eastAsia="Times New Roman" w:hAnsi="Times New Roman" w:cs="Times New Roman"/>
            <w:sz w:val="24"/>
            <w:szCs w:val="24"/>
          </w:rPr>
          <w:delText>e</w:delText>
        </w:r>
        <w:r w:rsidRPr="004108E5" w:rsidDel="00CD68D8">
          <w:rPr>
            <w:rFonts w:ascii="Times New Roman" w:eastAsia="Times New Roman" w:hAnsi="Times New Roman" w:cs="Times New Roman"/>
            <w:sz w:val="24"/>
            <w:szCs w:val="24"/>
          </w:rPr>
          <w:delText xml:space="preserve"> </w:delText>
        </w:r>
      </w:del>
      <w:r w:rsidR="000A029E">
        <w:rPr>
          <w:rFonts w:ascii="Times New Roman" w:eastAsia="Times New Roman" w:hAnsi="Times New Roman" w:cs="Times New Roman"/>
          <w:sz w:val="24"/>
          <w:szCs w:val="24"/>
        </w:rPr>
        <w:t>pädevus</w:t>
      </w:r>
      <w:r w:rsidR="00792E8E">
        <w:rPr>
          <w:rFonts w:ascii="Times New Roman" w:eastAsia="Times New Roman" w:hAnsi="Times New Roman" w:cs="Times New Roman"/>
          <w:sz w:val="24"/>
          <w:szCs w:val="24"/>
        </w:rPr>
        <w:t>“ vastavas käändes</w:t>
      </w:r>
      <w:commentRangeEnd w:id="90"/>
      <w:r w:rsidR="001D422B">
        <w:rPr>
          <w:rStyle w:val="Kommentaariviide"/>
        </w:rPr>
        <w:commentReference w:id="90"/>
      </w:r>
      <w:r w:rsidR="00792E8E">
        <w:rPr>
          <w:rFonts w:ascii="Times New Roman" w:eastAsia="Times New Roman" w:hAnsi="Times New Roman" w:cs="Times New Roman"/>
          <w:sz w:val="24"/>
          <w:szCs w:val="24"/>
        </w:rPr>
        <w:t>;</w:t>
      </w:r>
      <w:bookmarkEnd w:id="76"/>
    </w:p>
    <w:p w14:paraId="75BB025D" w14:textId="77777777" w:rsidR="0011552A" w:rsidRDefault="0011552A" w:rsidP="0011552A">
      <w:pPr>
        <w:jc w:val="both"/>
        <w:rPr>
          <w:rFonts w:ascii="Times New Roman" w:eastAsia="Times New Roman" w:hAnsi="Times New Roman" w:cs="Times New Roman"/>
          <w:sz w:val="24"/>
          <w:szCs w:val="24"/>
        </w:rPr>
      </w:pPr>
    </w:p>
    <w:p w14:paraId="2256B29B" w14:textId="18E8E2F3" w:rsidR="0011552A" w:rsidRDefault="0011552A" w:rsidP="0011552A">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w:t>
      </w:r>
      <w:r w:rsidRPr="00834A41">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bookmarkStart w:id="92" w:name="_Hlk164690935"/>
      <w:commentRangeStart w:id="93"/>
      <w:r>
        <w:rPr>
          <w:rFonts w:ascii="Times New Roman" w:eastAsia="Times New Roman" w:hAnsi="Times New Roman" w:cs="Times New Roman"/>
          <w:sz w:val="24"/>
          <w:szCs w:val="24"/>
        </w:rPr>
        <w:t xml:space="preserve">paragrahvi 21 lõikes 2, </w:t>
      </w:r>
      <w:r w:rsidR="00CC152A">
        <w:rPr>
          <w:rFonts w:ascii="Times New Roman" w:eastAsia="Times New Roman" w:hAnsi="Times New Roman" w:cs="Times New Roman"/>
          <w:sz w:val="24"/>
          <w:szCs w:val="24"/>
        </w:rPr>
        <w:t xml:space="preserve">§ 24 lõikes 1, </w:t>
      </w:r>
      <w:r>
        <w:rPr>
          <w:rFonts w:ascii="Times New Roman" w:eastAsia="Times New Roman" w:hAnsi="Times New Roman" w:cs="Times New Roman"/>
          <w:sz w:val="24"/>
          <w:szCs w:val="24"/>
        </w:rPr>
        <w:t>§ 25 lõi</w:t>
      </w:r>
      <w:r w:rsidR="00F757ED">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es 1 ja </w:t>
      </w:r>
      <w:r w:rsidR="00F757ED">
        <w:rPr>
          <w:rFonts w:ascii="Times New Roman" w:eastAsia="Times New Roman" w:hAnsi="Times New Roman" w:cs="Times New Roman"/>
          <w:sz w:val="24"/>
          <w:szCs w:val="24"/>
        </w:rPr>
        <w:t xml:space="preserve">lõike </w:t>
      </w:r>
      <w:r>
        <w:rPr>
          <w:rFonts w:ascii="Times New Roman" w:eastAsia="Times New Roman" w:hAnsi="Times New Roman" w:cs="Times New Roman"/>
          <w:sz w:val="24"/>
          <w:szCs w:val="24"/>
        </w:rPr>
        <w:t>4</w:t>
      </w:r>
      <w:r w:rsidR="00F757ED">
        <w:rPr>
          <w:rFonts w:ascii="Times New Roman" w:eastAsia="Times New Roman" w:hAnsi="Times New Roman" w:cs="Times New Roman"/>
          <w:sz w:val="24"/>
          <w:szCs w:val="24"/>
        </w:rPr>
        <w:t xml:space="preserve"> teises lauses</w:t>
      </w:r>
      <w:r>
        <w:rPr>
          <w:rFonts w:ascii="Times New Roman" w:eastAsia="Times New Roman" w:hAnsi="Times New Roman" w:cs="Times New Roman"/>
          <w:sz w:val="24"/>
          <w:szCs w:val="24"/>
        </w:rPr>
        <w:t>, § 27 lõikes 2 ja §</w:t>
      </w:r>
      <w:r w:rsidR="001F6B17">
        <w:rPr>
          <w:rFonts w:ascii="Times New Roman" w:eastAsia="Times New Roman" w:hAnsi="Times New Roman" w:cs="Times New Roman"/>
          <w:sz w:val="24"/>
          <w:szCs w:val="24"/>
        </w:rPr>
        <w:t> </w:t>
      </w:r>
      <w:r>
        <w:rPr>
          <w:rFonts w:ascii="Times New Roman" w:eastAsia="Times New Roman" w:hAnsi="Times New Roman" w:cs="Times New Roman"/>
          <w:sz w:val="24"/>
          <w:szCs w:val="24"/>
        </w:rPr>
        <w:t>49 lõikes</w:t>
      </w:r>
      <w:r w:rsidR="001F6B17">
        <w:rPr>
          <w:rFonts w:ascii="Times New Roman" w:eastAsia="Times New Roman" w:hAnsi="Times New Roman" w:cs="Times New Roman"/>
          <w:sz w:val="24"/>
          <w:szCs w:val="24"/>
        </w:rPr>
        <w:t> </w:t>
      </w:r>
      <w:r>
        <w:rPr>
          <w:rFonts w:ascii="Times New Roman" w:eastAsia="Times New Roman" w:hAnsi="Times New Roman" w:cs="Times New Roman"/>
          <w:sz w:val="24"/>
          <w:szCs w:val="24"/>
        </w:rPr>
        <w:t>2 asendatakse sõnad „maavarade registri vastutav töötleja“ tekstiosaga „</w:t>
      </w:r>
      <w:r w:rsidRPr="004108E5">
        <w:rPr>
          <w:rFonts w:ascii="Times New Roman" w:eastAsia="Times New Roman" w:hAnsi="Times New Roman" w:cs="Times New Roman"/>
          <w:sz w:val="24"/>
          <w:szCs w:val="24"/>
        </w:rPr>
        <w:t>riigiasutus, kelle ülesan</w:t>
      </w:r>
      <w:r w:rsidR="00777FBC">
        <w:rPr>
          <w:rFonts w:ascii="Times New Roman" w:eastAsia="Times New Roman" w:hAnsi="Times New Roman" w:cs="Times New Roman"/>
          <w:sz w:val="24"/>
          <w:szCs w:val="24"/>
        </w:rPr>
        <w:t>n</w:t>
      </w:r>
      <w:r w:rsidRPr="004108E5">
        <w:rPr>
          <w:rFonts w:ascii="Times New Roman" w:eastAsia="Times New Roman" w:hAnsi="Times New Roman" w:cs="Times New Roman"/>
          <w:sz w:val="24"/>
          <w:szCs w:val="24"/>
        </w:rPr>
        <w:t xml:space="preserve">e on </w:t>
      </w:r>
      <w:r w:rsidR="00777FBC">
        <w:rPr>
          <w:rFonts w:ascii="Times New Roman" w:eastAsia="Times New Roman" w:hAnsi="Times New Roman" w:cs="Times New Roman"/>
          <w:sz w:val="24"/>
          <w:szCs w:val="24"/>
        </w:rPr>
        <w:t xml:space="preserve">tagada </w:t>
      </w:r>
      <w:r w:rsidRPr="004108E5">
        <w:rPr>
          <w:rFonts w:ascii="Times New Roman" w:eastAsia="Times New Roman" w:hAnsi="Times New Roman" w:cs="Times New Roman"/>
          <w:sz w:val="24"/>
          <w:szCs w:val="24"/>
        </w:rPr>
        <w:t>riigi geoloogi</w:t>
      </w:r>
      <w:r w:rsidR="000A029E">
        <w:rPr>
          <w:rFonts w:ascii="Times New Roman" w:eastAsia="Times New Roman" w:hAnsi="Times New Roman" w:cs="Times New Roman"/>
          <w:sz w:val="24"/>
          <w:szCs w:val="24"/>
        </w:rPr>
        <w:t>a</w:t>
      </w:r>
      <w:del w:id="94" w:author="Merike Koppel JM" w:date="2024-05-30T13:54:00Z">
        <w:r w:rsidR="00C2065B" w:rsidDel="00CD68D8">
          <w:rPr>
            <w:rFonts w:ascii="Times New Roman" w:eastAsia="Times New Roman" w:hAnsi="Times New Roman" w:cs="Times New Roman"/>
            <w:sz w:val="24"/>
            <w:szCs w:val="24"/>
          </w:rPr>
          <w:delText>-</w:delText>
        </w:r>
        <w:r w:rsidR="000A029E" w:rsidDel="00CD68D8">
          <w:rPr>
            <w:rFonts w:ascii="Times New Roman" w:eastAsia="Times New Roman" w:hAnsi="Times New Roman" w:cs="Times New Roman"/>
            <w:sz w:val="24"/>
            <w:szCs w:val="24"/>
          </w:rPr>
          <w:delText>ala</w:delText>
        </w:r>
        <w:r w:rsidR="00777FBC" w:rsidDel="00CD68D8">
          <w:rPr>
            <w:rFonts w:ascii="Times New Roman" w:eastAsia="Times New Roman" w:hAnsi="Times New Roman" w:cs="Times New Roman"/>
            <w:sz w:val="24"/>
            <w:szCs w:val="24"/>
          </w:rPr>
          <w:delText>n</w:delText>
        </w:r>
        <w:r w:rsidR="000A029E" w:rsidDel="00CD68D8">
          <w:rPr>
            <w:rFonts w:ascii="Times New Roman" w:eastAsia="Times New Roman" w:hAnsi="Times New Roman" w:cs="Times New Roman"/>
            <w:sz w:val="24"/>
            <w:szCs w:val="24"/>
          </w:rPr>
          <w:delText>e</w:delText>
        </w:r>
        <w:r w:rsidRPr="004108E5" w:rsidDel="00CD68D8">
          <w:rPr>
            <w:rFonts w:ascii="Times New Roman" w:eastAsia="Times New Roman" w:hAnsi="Times New Roman" w:cs="Times New Roman"/>
            <w:sz w:val="24"/>
            <w:szCs w:val="24"/>
          </w:rPr>
          <w:delText xml:space="preserve"> </w:delText>
        </w:r>
      </w:del>
      <w:r w:rsidR="000A029E">
        <w:rPr>
          <w:rFonts w:ascii="Times New Roman" w:eastAsia="Times New Roman" w:hAnsi="Times New Roman" w:cs="Times New Roman"/>
          <w:sz w:val="24"/>
          <w:szCs w:val="24"/>
        </w:rPr>
        <w:t>pädevus</w:t>
      </w:r>
      <w:r>
        <w:rPr>
          <w:rFonts w:ascii="Times New Roman" w:eastAsia="Times New Roman" w:hAnsi="Times New Roman" w:cs="Times New Roman"/>
          <w:sz w:val="24"/>
          <w:szCs w:val="24"/>
        </w:rPr>
        <w:t>“ vastavas käändes</w:t>
      </w:r>
      <w:commentRangeEnd w:id="93"/>
      <w:r w:rsidR="006347F2">
        <w:rPr>
          <w:rStyle w:val="Kommentaariviide"/>
        </w:rPr>
        <w:commentReference w:id="93"/>
      </w:r>
      <w:r>
        <w:rPr>
          <w:rFonts w:ascii="Times New Roman" w:eastAsia="Times New Roman" w:hAnsi="Times New Roman" w:cs="Times New Roman"/>
          <w:sz w:val="24"/>
          <w:szCs w:val="24"/>
        </w:rPr>
        <w:t>;</w:t>
      </w:r>
    </w:p>
    <w:bookmarkEnd w:id="92"/>
    <w:p w14:paraId="7489C5E2" w14:textId="77777777" w:rsidR="005D3F25" w:rsidRDefault="005D3F25" w:rsidP="008E2639">
      <w:pPr>
        <w:jc w:val="both"/>
        <w:rPr>
          <w:rFonts w:ascii="Times New Roman" w:eastAsia="Times New Roman" w:hAnsi="Times New Roman" w:cs="Times New Roman"/>
          <w:sz w:val="24"/>
          <w:szCs w:val="24"/>
        </w:rPr>
      </w:pPr>
    </w:p>
    <w:p w14:paraId="0D1976D6" w14:textId="2CAEF0EC" w:rsidR="0065204B" w:rsidRPr="00D71BA0" w:rsidRDefault="00CC152A" w:rsidP="008E2639">
      <w:pPr>
        <w:jc w:val="both"/>
        <w:rPr>
          <w:rFonts w:ascii="Times New Roman" w:eastAsia="Times New Roman" w:hAnsi="Times New Roman" w:cs="Times New Roman"/>
          <w:sz w:val="24"/>
          <w:szCs w:val="24"/>
        </w:rPr>
      </w:pPr>
      <w:r w:rsidRPr="00D71BA0">
        <w:rPr>
          <w:rFonts w:ascii="Times New Roman" w:eastAsia="Times New Roman" w:hAnsi="Times New Roman" w:cs="Times New Roman"/>
          <w:b/>
          <w:bCs/>
          <w:sz w:val="24"/>
          <w:szCs w:val="24"/>
        </w:rPr>
        <w:t>5</w:t>
      </w:r>
      <w:r w:rsidR="005D3F25" w:rsidRPr="00D71BA0">
        <w:rPr>
          <w:rFonts w:ascii="Times New Roman" w:eastAsia="Times New Roman" w:hAnsi="Times New Roman" w:cs="Times New Roman"/>
          <w:b/>
          <w:bCs/>
          <w:sz w:val="24"/>
          <w:szCs w:val="24"/>
        </w:rPr>
        <w:t>)</w:t>
      </w:r>
      <w:r w:rsidR="005D3F25" w:rsidRPr="00D71BA0">
        <w:rPr>
          <w:rFonts w:ascii="Times New Roman" w:eastAsia="Times New Roman" w:hAnsi="Times New Roman" w:cs="Times New Roman"/>
          <w:sz w:val="24"/>
          <w:szCs w:val="24"/>
        </w:rPr>
        <w:t xml:space="preserve"> </w:t>
      </w:r>
      <w:r w:rsidR="0065204B" w:rsidRPr="00D71BA0">
        <w:rPr>
          <w:rFonts w:ascii="Times New Roman" w:eastAsia="Times New Roman" w:hAnsi="Times New Roman" w:cs="Times New Roman"/>
          <w:sz w:val="24"/>
          <w:szCs w:val="24"/>
        </w:rPr>
        <w:t xml:space="preserve">paragrahvi 21 lõikes 3 </w:t>
      </w:r>
      <w:r w:rsidR="0065204B" w:rsidRPr="00D71BA0">
        <w:rPr>
          <w:rFonts w:ascii="Times New Roman" w:hAnsi="Times New Roman" w:cs="Times New Roman"/>
          <w:sz w:val="24"/>
          <w:szCs w:val="24"/>
        </w:rPr>
        <w:t>asendatakse sõnad „valdkonna eest vastutav minister“ tekstiosaga „riigiasutus, kelle ülesan</w:t>
      </w:r>
      <w:r w:rsidR="009C7B86" w:rsidRPr="00D71BA0">
        <w:rPr>
          <w:rFonts w:ascii="Times New Roman" w:hAnsi="Times New Roman" w:cs="Times New Roman"/>
          <w:sz w:val="24"/>
          <w:szCs w:val="24"/>
        </w:rPr>
        <w:t>n</w:t>
      </w:r>
      <w:r w:rsidR="0065204B" w:rsidRPr="00D71BA0">
        <w:rPr>
          <w:rFonts w:ascii="Times New Roman" w:hAnsi="Times New Roman" w:cs="Times New Roman"/>
          <w:sz w:val="24"/>
          <w:szCs w:val="24"/>
        </w:rPr>
        <w:t xml:space="preserve">e on </w:t>
      </w:r>
      <w:r w:rsidR="009C7B86" w:rsidRPr="00D71BA0">
        <w:rPr>
          <w:rFonts w:ascii="Times New Roman" w:hAnsi="Times New Roman" w:cs="Times New Roman"/>
          <w:sz w:val="24"/>
          <w:szCs w:val="24"/>
        </w:rPr>
        <w:t xml:space="preserve">tagada </w:t>
      </w:r>
      <w:r w:rsidR="0065204B" w:rsidRPr="00D71BA0">
        <w:rPr>
          <w:rFonts w:ascii="Times New Roman" w:hAnsi="Times New Roman" w:cs="Times New Roman"/>
          <w:sz w:val="24"/>
          <w:szCs w:val="24"/>
        </w:rPr>
        <w:t>riigi geoloogia</w:t>
      </w:r>
      <w:del w:id="95" w:author="Merike Koppel JM" w:date="2024-05-30T13:55:00Z">
        <w:r w:rsidR="00C2065B" w:rsidRPr="00D71BA0" w:rsidDel="00CD68D8">
          <w:rPr>
            <w:rFonts w:ascii="Times New Roman" w:hAnsi="Times New Roman" w:cs="Times New Roman"/>
            <w:sz w:val="24"/>
            <w:szCs w:val="24"/>
          </w:rPr>
          <w:delText>-</w:delText>
        </w:r>
        <w:r w:rsidR="0065204B" w:rsidRPr="00D71BA0" w:rsidDel="00CD68D8">
          <w:rPr>
            <w:rFonts w:ascii="Times New Roman" w:hAnsi="Times New Roman" w:cs="Times New Roman"/>
            <w:sz w:val="24"/>
            <w:szCs w:val="24"/>
          </w:rPr>
          <w:delText>ala</w:delText>
        </w:r>
        <w:r w:rsidR="009C7B86" w:rsidRPr="00D71BA0" w:rsidDel="00CD68D8">
          <w:rPr>
            <w:rFonts w:ascii="Times New Roman" w:hAnsi="Times New Roman" w:cs="Times New Roman"/>
            <w:sz w:val="24"/>
            <w:szCs w:val="24"/>
          </w:rPr>
          <w:delText>n</w:delText>
        </w:r>
        <w:r w:rsidR="0065204B" w:rsidRPr="00D71BA0" w:rsidDel="00CD68D8">
          <w:rPr>
            <w:rFonts w:ascii="Times New Roman" w:hAnsi="Times New Roman" w:cs="Times New Roman"/>
            <w:sz w:val="24"/>
            <w:szCs w:val="24"/>
          </w:rPr>
          <w:delText xml:space="preserve">e </w:delText>
        </w:r>
      </w:del>
      <w:r w:rsidR="0065204B" w:rsidRPr="00D71BA0">
        <w:rPr>
          <w:rFonts w:ascii="Times New Roman" w:hAnsi="Times New Roman" w:cs="Times New Roman"/>
          <w:sz w:val="24"/>
          <w:szCs w:val="24"/>
        </w:rPr>
        <w:t>pädevus“;</w:t>
      </w:r>
    </w:p>
    <w:p w14:paraId="1DC6B0BE" w14:textId="77777777" w:rsidR="0065204B" w:rsidRPr="00D71BA0" w:rsidRDefault="0065204B" w:rsidP="008E2639">
      <w:pPr>
        <w:jc w:val="both"/>
        <w:rPr>
          <w:rFonts w:ascii="Times New Roman" w:eastAsia="Times New Roman" w:hAnsi="Times New Roman" w:cs="Times New Roman"/>
          <w:sz w:val="24"/>
          <w:szCs w:val="24"/>
        </w:rPr>
      </w:pPr>
    </w:p>
    <w:p w14:paraId="488397AE" w14:textId="029A55E0" w:rsidR="00C45A1C" w:rsidRPr="00D71BA0" w:rsidRDefault="0065204B" w:rsidP="008E2639">
      <w:pPr>
        <w:jc w:val="both"/>
        <w:rPr>
          <w:rFonts w:ascii="Times New Roman" w:eastAsia="Times New Roman" w:hAnsi="Times New Roman" w:cs="Times New Roman"/>
          <w:b/>
          <w:bCs/>
          <w:sz w:val="24"/>
          <w:szCs w:val="24"/>
        </w:rPr>
      </w:pPr>
      <w:r w:rsidRPr="00D71BA0">
        <w:rPr>
          <w:rFonts w:ascii="Times New Roman" w:eastAsia="Times New Roman" w:hAnsi="Times New Roman" w:cs="Times New Roman"/>
          <w:b/>
          <w:bCs/>
          <w:sz w:val="24"/>
          <w:szCs w:val="24"/>
        </w:rPr>
        <w:t>6)</w:t>
      </w:r>
      <w:r w:rsidR="00F1486C" w:rsidRPr="00D71BA0">
        <w:rPr>
          <w:rFonts w:ascii="Times New Roman" w:eastAsia="Times New Roman" w:hAnsi="Times New Roman" w:cs="Times New Roman"/>
          <w:b/>
          <w:bCs/>
          <w:sz w:val="24"/>
          <w:szCs w:val="24"/>
        </w:rPr>
        <w:t xml:space="preserve"> </w:t>
      </w:r>
      <w:r w:rsidR="00C45A1C" w:rsidRPr="00D71BA0">
        <w:rPr>
          <w:rFonts w:ascii="Times New Roman" w:hAnsi="Times New Roman" w:cs="Times New Roman"/>
          <w:sz w:val="24"/>
          <w:szCs w:val="24"/>
        </w:rPr>
        <w:t>paragrahvi 25 lõige 2 tunnistatakse kehtetuks;</w:t>
      </w:r>
    </w:p>
    <w:p w14:paraId="03E4CD75" w14:textId="77777777" w:rsidR="00C45A1C" w:rsidRPr="00D71BA0" w:rsidRDefault="00C45A1C" w:rsidP="008E2639">
      <w:pPr>
        <w:jc w:val="both"/>
        <w:rPr>
          <w:rFonts w:ascii="Times New Roman" w:eastAsia="Times New Roman" w:hAnsi="Times New Roman" w:cs="Times New Roman"/>
          <w:b/>
          <w:bCs/>
          <w:sz w:val="24"/>
          <w:szCs w:val="24"/>
        </w:rPr>
      </w:pPr>
    </w:p>
    <w:p w14:paraId="35DF9779" w14:textId="25F1454D" w:rsidR="005D3F25" w:rsidRDefault="001D197D" w:rsidP="008E2639">
      <w:pPr>
        <w:jc w:val="both"/>
        <w:rPr>
          <w:rFonts w:ascii="Times New Roman" w:eastAsia="Times New Roman" w:hAnsi="Times New Roman" w:cs="Times New Roman"/>
          <w:sz w:val="24"/>
          <w:szCs w:val="24"/>
        </w:rPr>
      </w:pPr>
      <w:r w:rsidRPr="001D197D">
        <w:rPr>
          <w:rFonts w:ascii="Times New Roman" w:eastAsia="Times New Roman" w:hAnsi="Times New Roman" w:cs="Times New Roman"/>
          <w:b/>
          <w:bCs/>
          <w:sz w:val="24"/>
          <w:szCs w:val="24"/>
        </w:rPr>
        <w:t>7)</w:t>
      </w:r>
      <w:r>
        <w:rPr>
          <w:rFonts w:ascii="Times New Roman" w:eastAsia="Times New Roman" w:hAnsi="Times New Roman" w:cs="Times New Roman"/>
          <w:sz w:val="24"/>
          <w:szCs w:val="24"/>
        </w:rPr>
        <w:t xml:space="preserve"> </w:t>
      </w:r>
      <w:r w:rsidR="005D3F25">
        <w:rPr>
          <w:rFonts w:ascii="Times New Roman" w:eastAsia="Times New Roman" w:hAnsi="Times New Roman" w:cs="Times New Roman"/>
          <w:sz w:val="24"/>
          <w:szCs w:val="24"/>
        </w:rPr>
        <w:t>paragrahvi 25</w:t>
      </w:r>
      <w:r w:rsidR="005D6F28">
        <w:rPr>
          <w:rFonts w:ascii="Times New Roman" w:eastAsia="Times New Roman" w:hAnsi="Times New Roman" w:cs="Times New Roman"/>
          <w:sz w:val="24"/>
          <w:szCs w:val="24"/>
        </w:rPr>
        <w:t> </w:t>
      </w:r>
      <w:r w:rsidR="005D3F25">
        <w:rPr>
          <w:rFonts w:ascii="Times New Roman" w:eastAsia="Times New Roman" w:hAnsi="Times New Roman" w:cs="Times New Roman"/>
          <w:sz w:val="24"/>
          <w:szCs w:val="24"/>
        </w:rPr>
        <w:t>lõikes</w:t>
      </w:r>
      <w:r w:rsidR="005D6F28">
        <w:rPr>
          <w:rFonts w:ascii="Times New Roman" w:eastAsia="Times New Roman" w:hAnsi="Times New Roman" w:cs="Times New Roman"/>
          <w:sz w:val="24"/>
          <w:szCs w:val="24"/>
        </w:rPr>
        <w:t> </w:t>
      </w:r>
      <w:r w:rsidR="005D3F25">
        <w:rPr>
          <w:rFonts w:ascii="Times New Roman" w:eastAsia="Times New Roman" w:hAnsi="Times New Roman" w:cs="Times New Roman"/>
          <w:sz w:val="24"/>
          <w:szCs w:val="24"/>
        </w:rPr>
        <w:t>3 asendatakse sõnad „</w:t>
      </w:r>
      <w:r w:rsidR="007E74A1" w:rsidRPr="00E22AA4">
        <w:rPr>
          <w:rFonts w:ascii="Times New Roman" w:eastAsia="Times New Roman" w:hAnsi="Times New Roman" w:cs="Times New Roman"/>
          <w:sz w:val="24"/>
          <w:szCs w:val="24"/>
        </w:rPr>
        <w:t>maavarade</w:t>
      </w:r>
      <w:r w:rsidR="007E74A1">
        <w:rPr>
          <w:rFonts w:ascii="Times New Roman" w:eastAsia="Times New Roman" w:hAnsi="Times New Roman" w:cs="Times New Roman"/>
          <w:sz w:val="24"/>
          <w:szCs w:val="24"/>
        </w:rPr>
        <w:t xml:space="preserve"> </w:t>
      </w:r>
      <w:r w:rsidR="005D3F25" w:rsidRPr="005D3F25">
        <w:rPr>
          <w:rFonts w:ascii="Times New Roman" w:eastAsia="Times New Roman" w:hAnsi="Times New Roman" w:cs="Times New Roman"/>
          <w:sz w:val="24"/>
          <w:szCs w:val="24"/>
        </w:rPr>
        <w:t>registri vastutaval töötlejal ja Kliimaministeeriumil</w:t>
      </w:r>
      <w:r w:rsidR="005D3F25">
        <w:rPr>
          <w:rFonts w:ascii="Times New Roman" w:eastAsia="Times New Roman" w:hAnsi="Times New Roman" w:cs="Times New Roman"/>
          <w:sz w:val="24"/>
          <w:szCs w:val="24"/>
        </w:rPr>
        <w:t xml:space="preserve">“ </w:t>
      </w:r>
      <w:r w:rsidR="007F74EC">
        <w:rPr>
          <w:rFonts w:ascii="Times New Roman" w:eastAsia="Times New Roman" w:hAnsi="Times New Roman" w:cs="Times New Roman"/>
          <w:sz w:val="24"/>
          <w:szCs w:val="24"/>
        </w:rPr>
        <w:t>tekstiosaga</w:t>
      </w:r>
      <w:r w:rsidR="005D3F25">
        <w:rPr>
          <w:rFonts w:ascii="Times New Roman" w:eastAsia="Times New Roman" w:hAnsi="Times New Roman" w:cs="Times New Roman"/>
          <w:sz w:val="24"/>
          <w:szCs w:val="24"/>
        </w:rPr>
        <w:t xml:space="preserve"> „</w:t>
      </w:r>
      <w:bookmarkStart w:id="96" w:name="_Hlk168040594"/>
      <w:r w:rsidR="004108E5" w:rsidRPr="004108E5">
        <w:rPr>
          <w:rFonts w:ascii="Times New Roman" w:eastAsia="Times New Roman" w:hAnsi="Times New Roman" w:cs="Times New Roman"/>
          <w:sz w:val="24"/>
          <w:szCs w:val="24"/>
        </w:rPr>
        <w:t>riigiasutus</w:t>
      </w:r>
      <w:r w:rsidR="00E22AA4">
        <w:rPr>
          <w:rFonts w:ascii="Times New Roman" w:eastAsia="Times New Roman" w:hAnsi="Times New Roman" w:cs="Times New Roman"/>
          <w:sz w:val="24"/>
          <w:szCs w:val="24"/>
        </w:rPr>
        <w:t>el</w:t>
      </w:r>
      <w:r w:rsidR="004108E5" w:rsidRPr="004108E5">
        <w:rPr>
          <w:rFonts w:ascii="Times New Roman" w:eastAsia="Times New Roman" w:hAnsi="Times New Roman" w:cs="Times New Roman"/>
          <w:sz w:val="24"/>
          <w:szCs w:val="24"/>
        </w:rPr>
        <w:t>, kelle ülesan</w:t>
      </w:r>
      <w:r w:rsidR="00D27967">
        <w:rPr>
          <w:rFonts w:ascii="Times New Roman" w:eastAsia="Times New Roman" w:hAnsi="Times New Roman" w:cs="Times New Roman"/>
          <w:sz w:val="24"/>
          <w:szCs w:val="24"/>
        </w:rPr>
        <w:t>n</w:t>
      </w:r>
      <w:r w:rsidR="004108E5" w:rsidRPr="004108E5">
        <w:rPr>
          <w:rFonts w:ascii="Times New Roman" w:eastAsia="Times New Roman" w:hAnsi="Times New Roman" w:cs="Times New Roman"/>
          <w:sz w:val="24"/>
          <w:szCs w:val="24"/>
        </w:rPr>
        <w:t xml:space="preserve">e on </w:t>
      </w:r>
      <w:r w:rsidR="00D27967">
        <w:rPr>
          <w:rFonts w:ascii="Times New Roman" w:eastAsia="Times New Roman" w:hAnsi="Times New Roman" w:cs="Times New Roman"/>
          <w:sz w:val="24"/>
          <w:szCs w:val="24"/>
        </w:rPr>
        <w:t xml:space="preserve">tagada </w:t>
      </w:r>
      <w:r w:rsidR="004108E5" w:rsidRPr="004108E5">
        <w:rPr>
          <w:rFonts w:ascii="Times New Roman" w:eastAsia="Times New Roman" w:hAnsi="Times New Roman" w:cs="Times New Roman"/>
          <w:sz w:val="24"/>
          <w:szCs w:val="24"/>
        </w:rPr>
        <w:t>riigi geoloogi</w:t>
      </w:r>
      <w:r w:rsidR="000A029E">
        <w:rPr>
          <w:rFonts w:ascii="Times New Roman" w:eastAsia="Times New Roman" w:hAnsi="Times New Roman" w:cs="Times New Roman"/>
          <w:sz w:val="24"/>
          <w:szCs w:val="24"/>
        </w:rPr>
        <w:t>a</w:t>
      </w:r>
      <w:del w:id="97" w:author="Merike Koppel JM" w:date="2024-05-30T13:59:00Z">
        <w:r w:rsidR="000D6862" w:rsidDel="00CD68D8">
          <w:rPr>
            <w:rFonts w:ascii="Times New Roman" w:eastAsia="Times New Roman" w:hAnsi="Times New Roman" w:cs="Times New Roman"/>
            <w:sz w:val="24"/>
            <w:szCs w:val="24"/>
          </w:rPr>
          <w:delText>-</w:delText>
        </w:r>
        <w:r w:rsidR="000A029E" w:rsidDel="00CD68D8">
          <w:rPr>
            <w:rFonts w:ascii="Times New Roman" w:eastAsia="Times New Roman" w:hAnsi="Times New Roman" w:cs="Times New Roman"/>
            <w:sz w:val="24"/>
            <w:szCs w:val="24"/>
          </w:rPr>
          <w:delText>ala</w:delText>
        </w:r>
        <w:r w:rsidR="00D27967" w:rsidDel="00CD68D8">
          <w:rPr>
            <w:rFonts w:ascii="Times New Roman" w:eastAsia="Times New Roman" w:hAnsi="Times New Roman" w:cs="Times New Roman"/>
            <w:sz w:val="24"/>
            <w:szCs w:val="24"/>
          </w:rPr>
          <w:delText>n</w:delText>
        </w:r>
        <w:r w:rsidR="000A029E" w:rsidDel="00CD68D8">
          <w:rPr>
            <w:rFonts w:ascii="Times New Roman" w:eastAsia="Times New Roman" w:hAnsi="Times New Roman" w:cs="Times New Roman"/>
            <w:sz w:val="24"/>
            <w:szCs w:val="24"/>
          </w:rPr>
          <w:delText>e</w:delText>
        </w:r>
        <w:r w:rsidR="0065204B" w:rsidDel="00CD68D8">
          <w:rPr>
            <w:rFonts w:ascii="Times New Roman" w:eastAsia="Times New Roman" w:hAnsi="Times New Roman" w:cs="Times New Roman"/>
            <w:sz w:val="24"/>
            <w:szCs w:val="24"/>
          </w:rPr>
          <w:delText xml:space="preserve"> </w:delText>
        </w:r>
      </w:del>
      <w:r w:rsidR="000A029E">
        <w:rPr>
          <w:rFonts w:ascii="Times New Roman" w:eastAsia="Times New Roman" w:hAnsi="Times New Roman" w:cs="Times New Roman"/>
          <w:sz w:val="24"/>
          <w:szCs w:val="24"/>
        </w:rPr>
        <w:t>pädevu</w:t>
      </w:r>
      <w:bookmarkEnd w:id="96"/>
      <w:commentRangeStart w:id="98"/>
      <w:r w:rsidR="000A029E">
        <w:rPr>
          <w:rFonts w:ascii="Times New Roman" w:eastAsia="Times New Roman" w:hAnsi="Times New Roman" w:cs="Times New Roman"/>
          <w:sz w:val="24"/>
          <w:szCs w:val="24"/>
        </w:rPr>
        <w:t>s</w:t>
      </w:r>
      <w:ins w:id="99" w:author="Merike Koppel JM" w:date="2024-05-31T09:33:00Z">
        <w:r w:rsidR="006347F2">
          <w:rPr>
            <w:rFonts w:ascii="Times New Roman" w:eastAsia="Times New Roman" w:hAnsi="Times New Roman" w:cs="Times New Roman"/>
            <w:sz w:val="24"/>
            <w:szCs w:val="24"/>
          </w:rPr>
          <w:t>,</w:t>
        </w:r>
      </w:ins>
      <w:r w:rsidR="005D3F25">
        <w:rPr>
          <w:rFonts w:ascii="Times New Roman" w:eastAsia="Times New Roman" w:hAnsi="Times New Roman" w:cs="Times New Roman"/>
          <w:sz w:val="24"/>
          <w:szCs w:val="24"/>
        </w:rPr>
        <w:t>“;</w:t>
      </w:r>
      <w:commentRangeEnd w:id="98"/>
      <w:r w:rsidR="006347F2">
        <w:rPr>
          <w:rStyle w:val="Kommentaariviide"/>
        </w:rPr>
        <w:commentReference w:id="98"/>
      </w:r>
    </w:p>
    <w:p w14:paraId="54AC4DE7" w14:textId="77777777" w:rsidR="005D3F25" w:rsidRDefault="005D3F25" w:rsidP="008E2639">
      <w:pPr>
        <w:jc w:val="both"/>
        <w:rPr>
          <w:rFonts w:ascii="Times New Roman" w:eastAsia="Times New Roman" w:hAnsi="Times New Roman" w:cs="Times New Roman"/>
          <w:sz w:val="24"/>
          <w:szCs w:val="24"/>
        </w:rPr>
      </w:pPr>
    </w:p>
    <w:p w14:paraId="4F5B01D9" w14:textId="6F254BF1" w:rsidR="00E8604A" w:rsidRDefault="001D197D" w:rsidP="008E2639">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8</w:t>
      </w:r>
      <w:r w:rsidR="00E8604A" w:rsidRPr="00BA09B4">
        <w:rPr>
          <w:rFonts w:ascii="Times New Roman" w:eastAsia="Times New Roman" w:hAnsi="Times New Roman" w:cs="Times New Roman"/>
          <w:b/>
          <w:bCs/>
          <w:sz w:val="24"/>
          <w:szCs w:val="24"/>
        </w:rPr>
        <w:t>)</w:t>
      </w:r>
      <w:r w:rsidR="00E8604A">
        <w:rPr>
          <w:rFonts w:ascii="Times New Roman" w:eastAsia="Times New Roman" w:hAnsi="Times New Roman" w:cs="Times New Roman"/>
          <w:sz w:val="24"/>
          <w:szCs w:val="24"/>
        </w:rPr>
        <w:t xml:space="preserve"> paragrahvi 25 lõige 5 muudetakse ja sõnastatakse järgmiselt:</w:t>
      </w:r>
    </w:p>
    <w:p w14:paraId="0B991BEC" w14:textId="77777777" w:rsidR="001C576F" w:rsidRDefault="001C576F" w:rsidP="008E2639">
      <w:pPr>
        <w:jc w:val="both"/>
        <w:rPr>
          <w:rFonts w:ascii="Times New Roman" w:eastAsia="Times New Roman" w:hAnsi="Times New Roman" w:cs="Times New Roman"/>
          <w:sz w:val="24"/>
          <w:szCs w:val="24"/>
        </w:rPr>
      </w:pPr>
    </w:p>
    <w:p w14:paraId="7C7B7D85" w14:textId="55144E36" w:rsidR="21585A99" w:rsidRPr="00BF51EC" w:rsidRDefault="00E8604A" w:rsidP="008E263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4108E5">
        <w:rPr>
          <w:rFonts w:ascii="Times New Roman" w:eastAsia="Times New Roman" w:hAnsi="Times New Roman" w:cs="Times New Roman"/>
          <w:sz w:val="24"/>
          <w:szCs w:val="24"/>
        </w:rPr>
        <w:t>R</w:t>
      </w:r>
      <w:r w:rsidR="004108E5" w:rsidRPr="004108E5">
        <w:rPr>
          <w:rFonts w:ascii="Times New Roman" w:eastAsia="Times New Roman" w:hAnsi="Times New Roman" w:cs="Times New Roman"/>
          <w:sz w:val="24"/>
          <w:szCs w:val="24"/>
        </w:rPr>
        <w:t>iigiasutus, kelle ülesan</w:t>
      </w:r>
      <w:r w:rsidR="00AD6E6D">
        <w:rPr>
          <w:rFonts w:ascii="Times New Roman" w:eastAsia="Times New Roman" w:hAnsi="Times New Roman" w:cs="Times New Roman"/>
          <w:sz w:val="24"/>
          <w:szCs w:val="24"/>
        </w:rPr>
        <w:t>n</w:t>
      </w:r>
      <w:r w:rsidR="004108E5" w:rsidRPr="004108E5">
        <w:rPr>
          <w:rFonts w:ascii="Times New Roman" w:eastAsia="Times New Roman" w:hAnsi="Times New Roman" w:cs="Times New Roman"/>
          <w:sz w:val="24"/>
          <w:szCs w:val="24"/>
        </w:rPr>
        <w:t xml:space="preserve">e on </w:t>
      </w:r>
      <w:r w:rsidR="00AD6E6D">
        <w:rPr>
          <w:rFonts w:ascii="Times New Roman" w:eastAsia="Times New Roman" w:hAnsi="Times New Roman" w:cs="Times New Roman"/>
          <w:sz w:val="24"/>
          <w:szCs w:val="24"/>
        </w:rPr>
        <w:t xml:space="preserve">tagada </w:t>
      </w:r>
      <w:r w:rsidR="004108E5" w:rsidRPr="004108E5">
        <w:rPr>
          <w:rFonts w:ascii="Times New Roman" w:eastAsia="Times New Roman" w:hAnsi="Times New Roman" w:cs="Times New Roman"/>
          <w:sz w:val="24"/>
          <w:szCs w:val="24"/>
        </w:rPr>
        <w:t>riigi geoloog</w:t>
      </w:r>
      <w:r w:rsidR="000D6862">
        <w:rPr>
          <w:rFonts w:ascii="Times New Roman" w:eastAsia="Times New Roman" w:hAnsi="Times New Roman" w:cs="Times New Roman"/>
          <w:sz w:val="24"/>
          <w:szCs w:val="24"/>
        </w:rPr>
        <w:t>ia</w:t>
      </w:r>
      <w:del w:id="100" w:author="Merike Koppel JM" w:date="2024-05-30T13:59:00Z">
        <w:r w:rsidR="000D6862" w:rsidDel="00CD68D8">
          <w:rPr>
            <w:rFonts w:ascii="Times New Roman" w:eastAsia="Times New Roman" w:hAnsi="Times New Roman" w:cs="Times New Roman"/>
            <w:sz w:val="24"/>
            <w:szCs w:val="24"/>
          </w:rPr>
          <w:delText>-ala</w:delText>
        </w:r>
        <w:r w:rsidR="00AD6E6D" w:rsidDel="00CD68D8">
          <w:rPr>
            <w:rFonts w:ascii="Times New Roman" w:eastAsia="Times New Roman" w:hAnsi="Times New Roman" w:cs="Times New Roman"/>
            <w:sz w:val="24"/>
            <w:szCs w:val="24"/>
          </w:rPr>
          <w:delText>n</w:delText>
        </w:r>
        <w:r w:rsidR="000D6862" w:rsidDel="00CD68D8">
          <w:rPr>
            <w:rFonts w:ascii="Times New Roman" w:eastAsia="Times New Roman" w:hAnsi="Times New Roman" w:cs="Times New Roman"/>
            <w:sz w:val="24"/>
            <w:szCs w:val="24"/>
          </w:rPr>
          <w:delText xml:space="preserve">e </w:delText>
        </w:r>
      </w:del>
      <w:r w:rsidR="000D6862">
        <w:rPr>
          <w:rFonts w:ascii="Times New Roman" w:eastAsia="Times New Roman" w:hAnsi="Times New Roman" w:cs="Times New Roman"/>
          <w:sz w:val="24"/>
          <w:szCs w:val="24"/>
        </w:rPr>
        <w:t>pädevus</w:t>
      </w:r>
      <w:r w:rsidR="004108E5">
        <w:rPr>
          <w:rFonts w:ascii="Times New Roman" w:eastAsia="Times New Roman" w:hAnsi="Times New Roman" w:cs="Times New Roman"/>
          <w:sz w:val="24"/>
          <w:szCs w:val="24"/>
        </w:rPr>
        <w:t>,</w:t>
      </w:r>
      <w:r w:rsidR="00A55B07" w:rsidRPr="00A55B07">
        <w:rPr>
          <w:rFonts w:ascii="Times New Roman" w:eastAsia="Times New Roman" w:hAnsi="Times New Roman" w:cs="Times New Roman"/>
          <w:sz w:val="24"/>
          <w:szCs w:val="24"/>
        </w:rPr>
        <w:t xml:space="preserve"> </w:t>
      </w:r>
      <w:r w:rsidRPr="00E8604A">
        <w:rPr>
          <w:rFonts w:ascii="Times New Roman" w:eastAsia="Times New Roman" w:hAnsi="Times New Roman" w:cs="Times New Roman"/>
          <w:sz w:val="24"/>
          <w:szCs w:val="24"/>
        </w:rPr>
        <w:t xml:space="preserve">otsustab käesoleva paragrahvi lõikes 4 sätestatud tähtaja jooksul, kas kogutud materjali tuleb säilitada. </w:t>
      </w:r>
      <w:r w:rsidR="00F44F4A">
        <w:rPr>
          <w:rFonts w:ascii="Times New Roman" w:eastAsia="Times New Roman" w:hAnsi="Times New Roman" w:cs="Times New Roman"/>
          <w:sz w:val="24"/>
          <w:szCs w:val="24"/>
        </w:rPr>
        <w:t xml:space="preserve">Selle riigiasutuse </w:t>
      </w:r>
      <w:r w:rsidRPr="00E8604A">
        <w:rPr>
          <w:rFonts w:ascii="Times New Roman" w:eastAsia="Times New Roman" w:hAnsi="Times New Roman" w:cs="Times New Roman"/>
          <w:sz w:val="24"/>
          <w:szCs w:val="24"/>
        </w:rPr>
        <w:t>nõudmisel annab loa omaja kogutud materjali</w:t>
      </w:r>
      <w:r w:rsidR="00006C51">
        <w:rPr>
          <w:rFonts w:ascii="Times New Roman" w:eastAsia="Times New Roman" w:hAnsi="Times New Roman" w:cs="Times New Roman"/>
          <w:sz w:val="24"/>
          <w:szCs w:val="24"/>
        </w:rPr>
        <w:t xml:space="preserve"> </w:t>
      </w:r>
      <w:r w:rsidR="002A6452">
        <w:rPr>
          <w:rFonts w:ascii="Times New Roman" w:eastAsia="Times New Roman" w:hAnsi="Times New Roman" w:cs="Times New Roman"/>
          <w:sz w:val="24"/>
          <w:szCs w:val="24"/>
        </w:rPr>
        <w:t>nimetatud riigi</w:t>
      </w:r>
      <w:r w:rsidR="005A6E1F">
        <w:rPr>
          <w:rFonts w:ascii="Times New Roman" w:eastAsia="Times New Roman" w:hAnsi="Times New Roman" w:cs="Times New Roman"/>
          <w:sz w:val="24"/>
          <w:szCs w:val="24"/>
        </w:rPr>
        <w:t>asutusele</w:t>
      </w:r>
      <w:r w:rsidR="005A6E1F" w:rsidRPr="00E8604A">
        <w:rPr>
          <w:rFonts w:ascii="Times New Roman" w:eastAsia="Times New Roman" w:hAnsi="Times New Roman" w:cs="Times New Roman"/>
          <w:sz w:val="24"/>
          <w:szCs w:val="24"/>
        </w:rPr>
        <w:t xml:space="preserve"> </w:t>
      </w:r>
      <w:r w:rsidR="005C7D8D" w:rsidRPr="00E8604A">
        <w:rPr>
          <w:rFonts w:ascii="Times New Roman" w:eastAsia="Times New Roman" w:hAnsi="Times New Roman" w:cs="Times New Roman"/>
          <w:sz w:val="24"/>
          <w:szCs w:val="24"/>
        </w:rPr>
        <w:t>säilitamiseks</w:t>
      </w:r>
      <w:r w:rsidR="005C7D8D">
        <w:rPr>
          <w:rFonts w:ascii="Times New Roman" w:eastAsia="Times New Roman" w:hAnsi="Times New Roman" w:cs="Times New Roman"/>
          <w:sz w:val="24"/>
          <w:szCs w:val="24"/>
        </w:rPr>
        <w:t xml:space="preserve"> üle selle riigiasutuse </w:t>
      </w:r>
      <w:r w:rsidRPr="00E8604A">
        <w:rPr>
          <w:rFonts w:ascii="Times New Roman" w:eastAsia="Times New Roman" w:hAnsi="Times New Roman" w:cs="Times New Roman"/>
          <w:sz w:val="24"/>
          <w:szCs w:val="24"/>
        </w:rPr>
        <w:t>määratud ulatuses ja kohas</w:t>
      </w:r>
      <w:r>
        <w:rPr>
          <w:rFonts w:ascii="Times New Roman" w:eastAsia="Times New Roman" w:hAnsi="Times New Roman" w:cs="Times New Roman"/>
          <w:sz w:val="24"/>
          <w:szCs w:val="24"/>
        </w:rPr>
        <w:t>.“;</w:t>
      </w:r>
    </w:p>
    <w:p w14:paraId="63E9BE38" w14:textId="77777777" w:rsidR="0065204B" w:rsidRDefault="0065204B" w:rsidP="00DD697F">
      <w:pPr>
        <w:jc w:val="both"/>
        <w:rPr>
          <w:rFonts w:ascii="Times New Roman" w:eastAsia="Times New Roman" w:hAnsi="Times New Roman" w:cs="Times New Roman"/>
          <w:b/>
          <w:bCs/>
          <w:sz w:val="24"/>
          <w:szCs w:val="24"/>
        </w:rPr>
      </w:pPr>
    </w:p>
    <w:p w14:paraId="0029321F" w14:textId="6E9B972E" w:rsidR="1BDF938B" w:rsidRDefault="001D197D"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w:t>
      </w:r>
      <w:r w:rsidR="7AE1153F" w:rsidRPr="00DD697F">
        <w:rPr>
          <w:rFonts w:ascii="Times New Roman" w:eastAsia="Times New Roman" w:hAnsi="Times New Roman" w:cs="Times New Roman"/>
          <w:b/>
          <w:bCs/>
          <w:sz w:val="24"/>
          <w:szCs w:val="24"/>
        </w:rPr>
        <w:t>)</w:t>
      </w:r>
      <w:r w:rsidR="7AE1153F" w:rsidRPr="6B72FEE3">
        <w:rPr>
          <w:rFonts w:ascii="Times New Roman" w:eastAsia="Times New Roman" w:hAnsi="Times New Roman" w:cs="Times New Roman"/>
          <w:sz w:val="24"/>
          <w:szCs w:val="24"/>
        </w:rPr>
        <w:t xml:space="preserve"> paragrahvi </w:t>
      </w:r>
      <w:bookmarkStart w:id="101" w:name="_Hlk163834674"/>
      <w:r w:rsidR="7AE1153F" w:rsidRPr="6B72FEE3">
        <w:rPr>
          <w:rFonts w:ascii="Times New Roman" w:eastAsia="Times New Roman" w:hAnsi="Times New Roman" w:cs="Times New Roman"/>
          <w:sz w:val="24"/>
          <w:szCs w:val="24"/>
        </w:rPr>
        <w:t xml:space="preserve">39 </w:t>
      </w:r>
      <w:commentRangeStart w:id="102"/>
      <w:r w:rsidR="7AE1153F" w:rsidRPr="6B72FEE3">
        <w:rPr>
          <w:rFonts w:ascii="Times New Roman" w:eastAsia="Times New Roman" w:hAnsi="Times New Roman" w:cs="Times New Roman"/>
          <w:sz w:val="24"/>
          <w:szCs w:val="24"/>
        </w:rPr>
        <w:t>lõikes 4</w:t>
      </w:r>
      <w:commentRangeEnd w:id="102"/>
      <w:r w:rsidR="0016240D">
        <w:rPr>
          <w:rStyle w:val="Kommentaariviide"/>
        </w:rPr>
        <w:commentReference w:id="102"/>
      </w:r>
      <w:r w:rsidR="7AE1153F" w:rsidRPr="6B72FEE3">
        <w:rPr>
          <w:rFonts w:ascii="Times New Roman" w:eastAsia="Times New Roman" w:hAnsi="Times New Roman" w:cs="Times New Roman"/>
          <w:sz w:val="24"/>
          <w:szCs w:val="24"/>
        </w:rPr>
        <w:t>, § 70 lõikes 3</w:t>
      </w:r>
      <w:r w:rsidR="00207CD0">
        <w:rPr>
          <w:rFonts w:ascii="Times New Roman" w:eastAsia="Times New Roman" w:hAnsi="Times New Roman" w:cs="Times New Roman"/>
          <w:sz w:val="24"/>
          <w:szCs w:val="24"/>
        </w:rPr>
        <w:t xml:space="preserve"> ja</w:t>
      </w:r>
      <w:r w:rsidR="7AE1153F" w:rsidRPr="6B72FEE3">
        <w:rPr>
          <w:rFonts w:ascii="Times New Roman" w:eastAsia="Times New Roman" w:hAnsi="Times New Roman" w:cs="Times New Roman"/>
          <w:sz w:val="24"/>
          <w:szCs w:val="24"/>
        </w:rPr>
        <w:t xml:space="preserve"> § 71 lõikes 4 </w:t>
      </w:r>
      <w:bookmarkEnd w:id="101"/>
      <w:r w:rsidR="7AE1153F" w:rsidRPr="6B72FEE3">
        <w:rPr>
          <w:rFonts w:ascii="Times New Roman" w:eastAsia="Times New Roman" w:hAnsi="Times New Roman" w:cs="Times New Roman"/>
          <w:sz w:val="24"/>
          <w:szCs w:val="24"/>
        </w:rPr>
        <w:t xml:space="preserve">asendatakse </w:t>
      </w:r>
      <w:r w:rsidR="008B078A">
        <w:rPr>
          <w:rFonts w:ascii="Times New Roman" w:eastAsia="Times New Roman" w:hAnsi="Times New Roman" w:cs="Times New Roman"/>
          <w:sz w:val="24"/>
          <w:szCs w:val="24"/>
        </w:rPr>
        <w:t>tekstiosa</w:t>
      </w:r>
      <w:r w:rsidR="7AE1153F" w:rsidRPr="6B72FEE3">
        <w:rPr>
          <w:rFonts w:ascii="Times New Roman" w:eastAsia="Times New Roman" w:hAnsi="Times New Roman" w:cs="Times New Roman"/>
          <w:sz w:val="24"/>
          <w:szCs w:val="24"/>
        </w:rPr>
        <w:t xml:space="preserve"> „Maa-amet</w:t>
      </w:r>
      <w:r w:rsidR="0000235B">
        <w:rPr>
          <w:rFonts w:ascii="Times New Roman" w:eastAsia="Times New Roman" w:hAnsi="Times New Roman" w:cs="Times New Roman"/>
          <w:sz w:val="24"/>
          <w:szCs w:val="24"/>
        </w:rPr>
        <w:t>it</w:t>
      </w:r>
      <w:r w:rsidR="008B078A">
        <w:rPr>
          <w:rFonts w:ascii="Times New Roman" w:eastAsia="Times New Roman" w:hAnsi="Times New Roman" w:cs="Times New Roman"/>
          <w:sz w:val="24"/>
          <w:szCs w:val="24"/>
        </w:rPr>
        <w:t>“</w:t>
      </w:r>
      <w:r w:rsidR="7AE1153F" w:rsidRPr="6B72FEE3">
        <w:rPr>
          <w:rFonts w:ascii="Times New Roman" w:eastAsia="Times New Roman" w:hAnsi="Times New Roman" w:cs="Times New Roman"/>
          <w:sz w:val="24"/>
          <w:szCs w:val="24"/>
        </w:rPr>
        <w:t xml:space="preserve"> </w:t>
      </w:r>
      <w:r w:rsidR="00233CC1">
        <w:rPr>
          <w:rFonts w:ascii="Times New Roman" w:eastAsia="Times New Roman" w:hAnsi="Times New Roman" w:cs="Times New Roman"/>
          <w:sz w:val="24"/>
          <w:szCs w:val="24"/>
        </w:rPr>
        <w:t>tekstiosa</w:t>
      </w:r>
      <w:r w:rsidR="7AE1153F" w:rsidRPr="6B72FEE3">
        <w:rPr>
          <w:rFonts w:ascii="Times New Roman" w:eastAsia="Times New Roman" w:hAnsi="Times New Roman" w:cs="Times New Roman"/>
          <w:sz w:val="24"/>
          <w:szCs w:val="24"/>
        </w:rPr>
        <w:t>ga „</w:t>
      </w:r>
      <w:bookmarkStart w:id="103" w:name="_Hlk163834975"/>
      <w:r w:rsidR="004108E5" w:rsidRPr="004108E5">
        <w:rPr>
          <w:rFonts w:ascii="Times New Roman" w:eastAsia="Times New Roman" w:hAnsi="Times New Roman" w:cs="Times New Roman"/>
          <w:sz w:val="24"/>
          <w:szCs w:val="24"/>
        </w:rPr>
        <w:t>riigiasutus</w:t>
      </w:r>
      <w:r w:rsidR="00B24402">
        <w:rPr>
          <w:rFonts w:ascii="Times New Roman" w:eastAsia="Times New Roman" w:hAnsi="Times New Roman" w:cs="Times New Roman"/>
          <w:sz w:val="24"/>
          <w:szCs w:val="24"/>
        </w:rPr>
        <w:t>t</w:t>
      </w:r>
      <w:r w:rsidR="004108E5" w:rsidRPr="004108E5">
        <w:rPr>
          <w:rFonts w:ascii="Times New Roman" w:eastAsia="Times New Roman" w:hAnsi="Times New Roman" w:cs="Times New Roman"/>
          <w:sz w:val="24"/>
          <w:szCs w:val="24"/>
        </w:rPr>
        <w:t>, kelle ülesan</w:t>
      </w:r>
      <w:r w:rsidR="00091E90">
        <w:rPr>
          <w:rFonts w:ascii="Times New Roman" w:eastAsia="Times New Roman" w:hAnsi="Times New Roman" w:cs="Times New Roman"/>
          <w:sz w:val="24"/>
          <w:szCs w:val="24"/>
        </w:rPr>
        <w:t>n</w:t>
      </w:r>
      <w:r w:rsidR="004108E5" w:rsidRPr="004108E5">
        <w:rPr>
          <w:rFonts w:ascii="Times New Roman" w:eastAsia="Times New Roman" w:hAnsi="Times New Roman" w:cs="Times New Roman"/>
          <w:sz w:val="24"/>
          <w:szCs w:val="24"/>
        </w:rPr>
        <w:t xml:space="preserve">e on </w:t>
      </w:r>
      <w:r w:rsidR="00091E90">
        <w:rPr>
          <w:rFonts w:ascii="Times New Roman" w:eastAsia="Times New Roman" w:hAnsi="Times New Roman" w:cs="Times New Roman"/>
          <w:sz w:val="24"/>
          <w:szCs w:val="24"/>
        </w:rPr>
        <w:t xml:space="preserve">tagada </w:t>
      </w:r>
      <w:r w:rsidR="004108E5" w:rsidRPr="004108E5">
        <w:rPr>
          <w:rFonts w:ascii="Times New Roman" w:eastAsia="Times New Roman" w:hAnsi="Times New Roman" w:cs="Times New Roman"/>
          <w:sz w:val="24"/>
          <w:szCs w:val="24"/>
        </w:rPr>
        <w:t>riigi geoloogi</w:t>
      </w:r>
      <w:r w:rsidR="000D6862">
        <w:rPr>
          <w:rFonts w:ascii="Times New Roman" w:eastAsia="Times New Roman" w:hAnsi="Times New Roman" w:cs="Times New Roman"/>
          <w:sz w:val="24"/>
          <w:szCs w:val="24"/>
        </w:rPr>
        <w:t>a</w:t>
      </w:r>
      <w:del w:id="104" w:author="Merike Koppel JM" w:date="2024-05-30T14:05:00Z">
        <w:r w:rsidR="000D6862" w:rsidDel="0016240D">
          <w:rPr>
            <w:rFonts w:ascii="Times New Roman" w:eastAsia="Times New Roman" w:hAnsi="Times New Roman" w:cs="Times New Roman"/>
            <w:sz w:val="24"/>
            <w:szCs w:val="24"/>
          </w:rPr>
          <w:delText>-ala</w:delText>
        </w:r>
        <w:r w:rsidR="00091E90" w:rsidDel="0016240D">
          <w:rPr>
            <w:rFonts w:ascii="Times New Roman" w:eastAsia="Times New Roman" w:hAnsi="Times New Roman" w:cs="Times New Roman"/>
            <w:sz w:val="24"/>
            <w:szCs w:val="24"/>
          </w:rPr>
          <w:delText>n</w:delText>
        </w:r>
        <w:r w:rsidR="000D6862" w:rsidDel="0016240D">
          <w:rPr>
            <w:rFonts w:ascii="Times New Roman" w:eastAsia="Times New Roman" w:hAnsi="Times New Roman" w:cs="Times New Roman"/>
            <w:sz w:val="24"/>
            <w:szCs w:val="24"/>
          </w:rPr>
          <w:delText xml:space="preserve">e </w:delText>
        </w:r>
      </w:del>
      <w:r w:rsidR="000D6862">
        <w:rPr>
          <w:rFonts w:ascii="Times New Roman" w:eastAsia="Times New Roman" w:hAnsi="Times New Roman" w:cs="Times New Roman"/>
          <w:sz w:val="24"/>
          <w:szCs w:val="24"/>
        </w:rPr>
        <w:t>pädevus</w:t>
      </w:r>
      <w:bookmarkEnd w:id="103"/>
      <w:r w:rsidR="008F2ED5">
        <w:rPr>
          <w:rFonts w:ascii="Times New Roman" w:eastAsia="Times New Roman" w:hAnsi="Times New Roman" w:cs="Times New Roman"/>
          <w:sz w:val="24"/>
          <w:szCs w:val="24"/>
        </w:rPr>
        <w:t>“</w:t>
      </w:r>
      <w:r w:rsidR="7AE1153F" w:rsidRPr="6B72FEE3">
        <w:rPr>
          <w:rFonts w:ascii="Times New Roman" w:eastAsia="Times New Roman" w:hAnsi="Times New Roman" w:cs="Times New Roman"/>
          <w:sz w:val="24"/>
          <w:szCs w:val="24"/>
        </w:rPr>
        <w:t xml:space="preserve"> vastavas käändes; </w:t>
      </w:r>
    </w:p>
    <w:p w14:paraId="3ED5270B" w14:textId="77777777" w:rsidR="00792E8E" w:rsidRDefault="00792E8E" w:rsidP="00DD697F">
      <w:pPr>
        <w:jc w:val="both"/>
        <w:rPr>
          <w:rFonts w:ascii="Times New Roman" w:eastAsia="Times New Roman" w:hAnsi="Times New Roman" w:cs="Times New Roman"/>
          <w:sz w:val="24"/>
          <w:szCs w:val="24"/>
        </w:rPr>
      </w:pPr>
    </w:p>
    <w:p w14:paraId="4D5E1BD3" w14:textId="783A9351" w:rsidR="00890126" w:rsidRDefault="001D197D"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10</w:t>
      </w:r>
      <w:r w:rsidR="001855CB" w:rsidRPr="00BA09B4">
        <w:rPr>
          <w:rFonts w:ascii="Times New Roman" w:eastAsia="Times New Roman" w:hAnsi="Times New Roman" w:cs="Times New Roman"/>
          <w:b/>
          <w:bCs/>
          <w:sz w:val="24"/>
          <w:szCs w:val="24"/>
        </w:rPr>
        <w:t>)</w:t>
      </w:r>
      <w:r w:rsidR="001855CB">
        <w:rPr>
          <w:rFonts w:ascii="Times New Roman" w:eastAsia="Times New Roman" w:hAnsi="Times New Roman" w:cs="Times New Roman"/>
          <w:sz w:val="24"/>
          <w:szCs w:val="24"/>
        </w:rPr>
        <w:t xml:space="preserve"> paragrahvi</w:t>
      </w:r>
      <w:r w:rsidR="00890126">
        <w:rPr>
          <w:rFonts w:ascii="Times New Roman" w:eastAsia="Times New Roman" w:hAnsi="Times New Roman" w:cs="Times New Roman"/>
          <w:sz w:val="24"/>
          <w:szCs w:val="24"/>
        </w:rPr>
        <w:t xml:space="preserve"> 95 </w:t>
      </w:r>
      <w:r w:rsidR="001855CB">
        <w:rPr>
          <w:rFonts w:ascii="Times New Roman" w:eastAsia="Times New Roman" w:hAnsi="Times New Roman" w:cs="Times New Roman"/>
          <w:sz w:val="24"/>
          <w:szCs w:val="24"/>
        </w:rPr>
        <w:t>lõikes 7 asendatakse sõnad „</w:t>
      </w:r>
      <w:r w:rsidR="001855CB" w:rsidRPr="00890126">
        <w:rPr>
          <w:rFonts w:ascii="Times New Roman" w:eastAsia="Times New Roman" w:hAnsi="Times New Roman" w:cs="Times New Roman"/>
          <w:sz w:val="24"/>
          <w:szCs w:val="24"/>
        </w:rPr>
        <w:t>maavarade registri vastutavale töötlejale</w:t>
      </w:r>
      <w:r w:rsidR="001855CB">
        <w:rPr>
          <w:rFonts w:ascii="Times New Roman" w:eastAsia="Times New Roman" w:hAnsi="Times New Roman" w:cs="Times New Roman"/>
          <w:sz w:val="24"/>
          <w:szCs w:val="24"/>
        </w:rPr>
        <w:t>“ sõnadega „maavarade registri</w:t>
      </w:r>
      <w:r w:rsidR="00456C15">
        <w:rPr>
          <w:rFonts w:ascii="Times New Roman" w:eastAsia="Times New Roman" w:hAnsi="Times New Roman" w:cs="Times New Roman"/>
          <w:sz w:val="24"/>
          <w:szCs w:val="24"/>
        </w:rPr>
        <w:t>ss</w:t>
      </w:r>
      <w:r w:rsidR="001855CB">
        <w:rPr>
          <w:rFonts w:ascii="Times New Roman" w:eastAsia="Times New Roman" w:hAnsi="Times New Roman" w:cs="Times New Roman"/>
          <w:sz w:val="24"/>
          <w:szCs w:val="24"/>
        </w:rPr>
        <w:t>e“;</w:t>
      </w:r>
      <w:r w:rsidR="001855CB" w:rsidRPr="00890126">
        <w:rPr>
          <w:rFonts w:ascii="Times New Roman" w:eastAsia="Times New Roman" w:hAnsi="Times New Roman" w:cs="Times New Roman"/>
          <w:sz w:val="24"/>
          <w:szCs w:val="24"/>
        </w:rPr>
        <w:t xml:space="preserve"> </w:t>
      </w:r>
    </w:p>
    <w:p w14:paraId="5198D0F8" w14:textId="77777777" w:rsidR="00890126" w:rsidRDefault="00890126" w:rsidP="00DD697F">
      <w:pPr>
        <w:jc w:val="both"/>
        <w:rPr>
          <w:rFonts w:ascii="Times New Roman" w:eastAsia="Times New Roman" w:hAnsi="Times New Roman" w:cs="Times New Roman"/>
          <w:sz w:val="24"/>
          <w:szCs w:val="24"/>
        </w:rPr>
      </w:pPr>
    </w:p>
    <w:p w14:paraId="7EEEFBF9" w14:textId="7D37141A" w:rsidR="0056254F" w:rsidRDefault="0065204B" w:rsidP="00DD697F">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1D197D">
        <w:rPr>
          <w:rFonts w:ascii="Times New Roman" w:eastAsia="Times New Roman" w:hAnsi="Times New Roman" w:cs="Times New Roman"/>
          <w:b/>
          <w:bCs/>
          <w:sz w:val="24"/>
          <w:szCs w:val="24"/>
        </w:rPr>
        <w:t>1</w:t>
      </w:r>
      <w:r w:rsidR="0056254F" w:rsidRPr="00BA09B4">
        <w:rPr>
          <w:rFonts w:ascii="Times New Roman" w:eastAsia="Times New Roman" w:hAnsi="Times New Roman" w:cs="Times New Roman"/>
          <w:b/>
          <w:bCs/>
          <w:sz w:val="24"/>
          <w:szCs w:val="24"/>
        </w:rPr>
        <w:t>)</w:t>
      </w:r>
      <w:r w:rsidR="0056254F">
        <w:rPr>
          <w:rFonts w:ascii="Times New Roman" w:eastAsia="Times New Roman" w:hAnsi="Times New Roman" w:cs="Times New Roman"/>
          <w:sz w:val="24"/>
          <w:szCs w:val="24"/>
        </w:rPr>
        <w:t xml:space="preserve"> paragrahvi 107 lõikes 1 asendatakse tekstiosa „3</w:t>
      </w:r>
      <w:r w:rsidR="006A712B">
        <w:rPr>
          <w:rFonts w:ascii="Times New Roman" w:eastAsia="Times New Roman" w:hAnsi="Times New Roman" w:cs="Times New Roman"/>
          <w:sz w:val="24"/>
          <w:szCs w:val="24"/>
        </w:rPr>
        <w:t>‒</w:t>
      </w:r>
      <w:r w:rsidR="0056254F">
        <w:rPr>
          <w:rFonts w:ascii="Times New Roman" w:eastAsia="Times New Roman" w:hAnsi="Times New Roman" w:cs="Times New Roman"/>
          <w:sz w:val="24"/>
          <w:szCs w:val="24"/>
        </w:rPr>
        <w:t>5“ tekstiosaga „4 ja 5“;</w:t>
      </w:r>
    </w:p>
    <w:p w14:paraId="24B2E032" w14:textId="77777777" w:rsidR="0056254F" w:rsidRDefault="0056254F" w:rsidP="00DD697F">
      <w:pPr>
        <w:jc w:val="both"/>
        <w:rPr>
          <w:rFonts w:ascii="Times New Roman" w:eastAsia="Times New Roman" w:hAnsi="Times New Roman" w:cs="Times New Roman"/>
          <w:sz w:val="24"/>
          <w:szCs w:val="24"/>
        </w:rPr>
      </w:pPr>
    </w:p>
    <w:p w14:paraId="2E15A0B8" w14:textId="450B175D" w:rsidR="00667616" w:rsidRDefault="007F74EC" w:rsidP="00207CD0">
      <w:pPr>
        <w:jc w:val="both"/>
        <w:rPr>
          <w:rFonts w:ascii="Times New Roman" w:eastAsia="Times New Roman" w:hAnsi="Times New Roman" w:cs="Times New Roman"/>
          <w:sz w:val="24"/>
          <w:szCs w:val="24"/>
          <w:highlight w:val="yellow"/>
        </w:rPr>
      </w:pPr>
      <w:r>
        <w:rPr>
          <w:rFonts w:ascii="Times New Roman" w:hAnsi="Times New Roman" w:cs="Times New Roman"/>
          <w:b/>
          <w:bCs/>
          <w:sz w:val="24"/>
          <w:szCs w:val="24"/>
        </w:rPr>
        <w:t>1</w:t>
      </w:r>
      <w:r w:rsidR="001D197D">
        <w:rPr>
          <w:rFonts w:ascii="Times New Roman" w:hAnsi="Times New Roman" w:cs="Times New Roman"/>
          <w:b/>
          <w:bCs/>
          <w:sz w:val="24"/>
          <w:szCs w:val="24"/>
        </w:rPr>
        <w:t>2</w:t>
      </w:r>
      <w:r w:rsidR="00792E8E" w:rsidRPr="00BA09B4">
        <w:rPr>
          <w:rFonts w:ascii="Times New Roman" w:hAnsi="Times New Roman" w:cs="Times New Roman"/>
          <w:b/>
          <w:bCs/>
          <w:sz w:val="24"/>
          <w:szCs w:val="24"/>
        </w:rPr>
        <w:t>)</w:t>
      </w:r>
      <w:r w:rsidR="00792E8E">
        <w:rPr>
          <w:rFonts w:ascii="Times New Roman" w:hAnsi="Times New Roman" w:cs="Times New Roman"/>
          <w:sz w:val="24"/>
          <w:szCs w:val="24"/>
        </w:rPr>
        <w:t xml:space="preserve"> paragrahvi 107 lõige 3 tunnistatakse kehtetuks</w:t>
      </w:r>
      <w:r>
        <w:rPr>
          <w:rFonts w:ascii="Times New Roman" w:hAnsi="Times New Roman" w:cs="Times New Roman"/>
          <w:sz w:val="24"/>
          <w:szCs w:val="24"/>
        </w:rPr>
        <w:t>.</w:t>
      </w:r>
    </w:p>
    <w:p w14:paraId="4E01B68A" w14:textId="31DFE9F9" w:rsidR="1BDF938B" w:rsidRPr="00BF51EC" w:rsidRDefault="1BDF938B" w:rsidP="1BDF938B">
      <w:pPr>
        <w:rPr>
          <w:rFonts w:ascii="Times New Roman" w:hAnsi="Times New Roman" w:cs="Times New Roman"/>
          <w:b/>
          <w:bCs/>
          <w:sz w:val="24"/>
          <w:szCs w:val="24"/>
        </w:rPr>
      </w:pPr>
    </w:p>
    <w:p w14:paraId="1B6DE89E" w14:textId="558C369B" w:rsidR="009078D2" w:rsidRPr="00F56620" w:rsidRDefault="00AF662C" w:rsidP="7199E34C">
      <w:pPr>
        <w:rPr>
          <w:rFonts w:ascii="Times New Roman" w:hAnsi="Times New Roman" w:cs="Times New Roman"/>
          <w:b/>
          <w:bCs/>
          <w:sz w:val="24"/>
          <w:szCs w:val="24"/>
        </w:rPr>
      </w:pPr>
      <w:r w:rsidRPr="00F56620">
        <w:rPr>
          <w:rFonts w:ascii="Times New Roman" w:hAnsi="Times New Roman" w:cs="Times New Roman"/>
          <w:b/>
          <w:bCs/>
          <w:sz w:val="24"/>
          <w:szCs w:val="24"/>
        </w:rPr>
        <w:t xml:space="preserve">§ </w:t>
      </w:r>
      <w:r w:rsidR="00146258" w:rsidRPr="00F56620">
        <w:rPr>
          <w:rFonts w:ascii="Times New Roman" w:hAnsi="Times New Roman" w:cs="Times New Roman"/>
          <w:b/>
          <w:bCs/>
          <w:sz w:val="24"/>
          <w:szCs w:val="24"/>
        </w:rPr>
        <w:t>1</w:t>
      </w:r>
      <w:r w:rsidR="004C3743">
        <w:rPr>
          <w:rFonts w:ascii="Times New Roman" w:hAnsi="Times New Roman" w:cs="Times New Roman"/>
          <w:b/>
          <w:bCs/>
          <w:sz w:val="24"/>
          <w:szCs w:val="24"/>
        </w:rPr>
        <w:t>6</w:t>
      </w:r>
      <w:r w:rsidR="00146258" w:rsidRPr="00F56620">
        <w:rPr>
          <w:rFonts w:ascii="Times New Roman" w:hAnsi="Times New Roman" w:cs="Times New Roman"/>
          <w:b/>
          <w:bCs/>
          <w:sz w:val="24"/>
          <w:szCs w:val="24"/>
        </w:rPr>
        <w:t xml:space="preserve">. </w:t>
      </w:r>
      <w:r w:rsidR="009078D2" w:rsidRPr="00F56620">
        <w:rPr>
          <w:rFonts w:ascii="Times New Roman" w:hAnsi="Times New Roman" w:cs="Times New Roman"/>
          <w:b/>
          <w:bCs/>
          <w:sz w:val="24"/>
          <w:szCs w:val="24"/>
        </w:rPr>
        <w:t>Maareformi seaduse muutmine</w:t>
      </w:r>
    </w:p>
    <w:p w14:paraId="22B710DE" w14:textId="77777777" w:rsidR="009078D2" w:rsidRPr="00F56620" w:rsidRDefault="009078D2" w:rsidP="7199E34C">
      <w:pPr>
        <w:rPr>
          <w:rFonts w:ascii="Times New Roman" w:hAnsi="Times New Roman" w:cs="Times New Roman"/>
          <w:b/>
          <w:bCs/>
          <w:sz w:val="24"/>
          <w:szCs w:val="24"/>
        </w:rPr>
      </w:pPr>
    </w:p>
    <w:p w14:paraId="1F7E46F8" w14:textId="7B12BEF8" w:rsidR="00146258" w:rsidRPr="00F56620" w:rsidRDefault="00146258" w:rsidP="7199E34C">
      <w:pPr>
        <w:jc w:val="both"/>
        <w:rPr>
          <w:rFonts w:ascii="Times New Roman" w:hAnsi="Times New Roman" w:cs="Times New Roman"/>
          <w:sz w:val="24"/>
          <w:szCs w:val="24"/>
        </w:rPr>
      </w:pPr>
      <w:r w:rsidRPr="00F56620">
        <w:rPr>
          <w:rFonts w:ascii="Times New Roman" w:hAnsi="Times New Roman" w:cs="Times New Roman"/>
          <w:sz w:val="24"/>
          <w:szCs w:val="24"/>
        </w:rPr>
        <w:t xml:space="preserve">Maareformi seaduses asendatakse tekstiosa </w:t>
      </w:r>
      <w:r w:rsidR="00153349">
        <w:rPr>
          <w:rFonts w:ascii="Times New Roman" w:hAnsi="Times New Roman" w:cs="Times New Roman"/>
          <w:sz w:val="24"/>
          <w:szCs w:val="24"/>
        </w:rPr>
        <w:t>„</w:t>
      </w:r>
      <w:r w:rsidRPr="00F56620">
        <w:rPr>
          <w:rFonts w:ascii="Times New Roman" w:hAnsi="Times New Roman" w:cs="Times New Roman"/>
          <w:sz w:val="24"/>
          <w:szCs w:val="24"/>
        </w:rPr>
        <w:t>Maa-amet</w:t>
      </w:r>
      <w:r w:rsidR="00153349">
        <w:rPr>
          <w:rFonts w:ascii="Times New Roman" w:hAnsi="Times New Roman" w:cs="Times New Roman"/>
          <w:sz w:val="24"/>
          <w:szCs w:val="24"/>
        </w:rPr>
        <w:t>“</w:t>
      </w:r>
      <w:r w:rsidRPr="00F56620">
        <w:rPr>
          <w:rFonts w:ascii="Times New Roman" w:hAnsi="Times New Roman" w:cs="Times New Roman"/>
          <w:sz w:val="24"/>
          <w:szCs w:val="24"/>
        </w:rPr>
        <w:t xml:space="preserve"> tekstiosaga „Maa- ja Ruumiamet</w:t>
      </w:r>
      <w:r w:rsidR="00153349">
        <w:rPr>
          <w:rFonts w:ascii="Times New Roman" w:hAnsi="Times New Roman" w:cs="Times New Roman"/>
          <w:sz w:val="24"/>
          <w:szCs w:val="24"/>
        </w:rPr>
        <w:t>“</w:t>
      </w:r>
      <w:r w:rsidRPr="00F56620">
        <w:rPr>
          <w:rFonts w:ascii="Times New Roman" w:hAnsi="Times New Roman" w:cs="Times New Roman"/>
          <w:sz w:val="24"/>
          <w:szCs w:val="24"/>
        </w:rPr>
        <w:t xml:space="preserve"> vastavas käändes.</w:t>
      </w:r>
    </w:p>
    <w:p w14:paraId="615B2B8B" w14:textId="77777777" w:rsidR="00146258" w:rsidRPr="00BF51EC" w:rsidRDefault="00146258">
      <w:pPr>
        <w:rPr>
          <w:rFonts w:ascii="Times New Roman" w:hAnsi="Times New Roman" w:cs="Times New Roman"/>
          <w:b/>
          <w:bCs/>
          <w:sz w:val="24"/>
          <w:szCs w:val="24"/>
        </w:rPr>
      </w:pPr>
    </w:p>
    <w:p w14:paraId="5F2E9D4F" w14:textId="75475DC0" w:rsidR="009078D2"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216311" w:rsidRPr="00BF51EC">
        <w:rPr>
          <w:rFonts w:ascii="Times New Roman" w:hAnsi="Times New Roman" w:cs="Times New Roman"/>
          <w:b/>
          <w:bCs/>
          <w:sz w:val="24"/>
          <w:szCs w:val="24"/>
        </w:rPr>
        <w:t>1</w:t>
      </w:r>
      <w:r w:rsidR="004C3743">
        <w:rPr>
          <w:rFonts w:ascii="Times New Roman" w:hAnsi="Times New Roman" w:cs="Times New Roman"/>
          <w:b/>
          <w:bCs/>
          <w:sz w:val="24"/>
          <w:szCs w:val="24"/>
        </w:rPr>
        <w:t>7</w:t>
      </w:r>
      <w:r w:rsidR="00216311" w:rsidRPr="00BF51EC">
        <w:rPr>
          <w:rFonts w:ascii="Times New Roman" w:hAnsi="Times New Roman" w:cs="Times New Roman"/>
          <w:b/>
          <w:bCs/>
          <w:sz w:val="24"/>
          <w:szCs w:val="24"/>
        </w:rPr>
        <w:t xml:space="preserve">. </w:t>
      </w:r>
      <w:r w:rsidR="009078D2" w:rsidRPr="00BF51EC">
        <w:rPr>
          <w:rFonts w:ascii="Times New Roman" w:hAnsi="Times New Roman" w:cs="Times New Roman"/>
          <w:b/>
          <w:bCs/>
          <w:sz w:val="24"/>
          <w:szCs w:val="24"/>
        </w:rPr>
        <w:t xml:space="preserve">Maareformi </w:t>
      </w:r>
      <w:bookmarkStart w:id="105" w:name="_Hlk156921775"/>
      <w:r w:rsidR="009078D2" w:rsidRPr="00BF51EC">
        <w:rPr>
          <w:rFonts w:ascii="Times New Roman" w:hAnsi="Times New Roman" w:cs="Times New Roman"/>
          <w:b/>
          <w:bCs/>
          <w:sz w:val="24"/>
          <w:szCs w:val="24"/>
        </w:rPr>
        <w:t xml:space="preserve">käigus kasutusvaldusesse antud maa omandamise seaduse </w:t>
      </w:r>
      <w:bookmarkEnd w:id="105"/>
      <w:r w:rsidR="009078D2" w:rsidRPr="00BF51EC">
        <w:rPr>
          <w:rFonts w:ascii="Times New Roman" w:hAnsi="Times New Roman" w:cs="Times New Roman"/>
          <w:b/>
          <w:bCs/>
          <w:sz w:val="24"/>
          <w:szCs w:val="24"/>
        </w:rPr>
        <w:t>muutmine</w:t>
      </w:r>
    </w:p>
    <w:p w14:paraId="66CFA863" w14:textId="77777777" w:rsidR="009078D2" w:rsidRPr="00BF51EC" w:rsidRDefault="009078D2">
      <w:pPr>
        <w:rPr>
          <w:rFonts w:ascii="Times New Roman" w:hAnsi="Times New Roman" w:cs="Times New Roman"/>
          <w:b/>
          <w:bCs/>
          <w:sz w:val="24"/>
          <w:szCs w:val="24"/>
        </w:rPr>
      </w:pPr>
    </w:p>
    <w:p w14:paraId="2BBB4AE3" w14:textId="709BF954" w:rsidR="00216311" w:rsidRPr="00BF51EC" w:rsidRDefault="00216311" w:rsidP="00216311">
      <w:pPr>
        <w:jc w:val="both"/>
        <w:rPr>
          <w:rFonts w:ascii="Times New Roman" w:hAnsi="Times New Roman" w:cs="Times New Roman"/>
          <w:sz w:val="24"/>
          <w:szCs w:val="24"/>
        </w:rPr>
      </w:pPr>
      <w:bookmarkStart w:id="106" w:name="_Hlk156921748"/>
      <w:r w:rsidRPr="00BF51EC">
        <w:rPr>
          <w:rFonts w:ascii="Times New Roman" w:hAnsi="Times New Roman" w:cs="Times New Roman"/>
          <w:sz w:val="24"/>
          <w:szCs w:val="24"/>
        </w:rPr>
        <w:t xml:space="preserve">Maareformi käigus kasutusvaldusesse antud maa omandamise </w:t>
      </w:r>
      <w:commentRangeStart w:id="107"/>
      <w:r w:rsidRPr="00BF51EC">
        <w:rPr>
          <w:rFonts w:ascii="Times New Roman" w:hAnsi="Times New Roman" w:cs="Times New Roman"/>
          <w:sz w:val="24"/>
          <w:szCs w:val="24"/>
        </w:rPr>
        <w:t>seaduse § 3 lõikes 4</w:t>
      </w:r>
      <w:r w:rsidRPr="00BF51EC">
        <w:rPr>
          <w:rFonts w:ascii="Times New Roman" w:hAnsi="Times New Roman" w:cs="Times New Roman"/>
          <w:sz w:val="24"/>
          <w:szCs w:val="24"/>
          <w:vertAlign w:val="superscript"/>
        </w:rPr>
        <w:t>2</w:t>
      </w:r>
      <w:r w:rsidRPr="00BF51EC">
        <w:rPr>
          <w:rFonts w:ascii="Times New Roman" w:hAnsi="Times New Roman" w:cs="Times New Roman"/>
          <w:sz w:val="24"/>
          <w:szCs w:val="24"/>
        </w:rPr>
        <w:t>, §</w:t>
      </w:r>
      <w:r w:rsidR="002A7225">
        <w:rPr>
          <w:rFonts w:ascii="Times New Roman" w:hAnsi="Times New Roman" w:cs="Times New Roman"/>
          <w:sz w:val="24"/>
          <w:szCs w:val="24"/>
        </w:rPr>
        <w:t> </w:t>
      </w:r>
      <w:r w:rsidRPr="00BF51EC">
        <w:rPr>
          <w:rFonts w:ascii="Times New Roman" w:hAnsi="Times New Roman" w:cs="Times New Roman"/>
          <w:sz w:val="24"/>
          <w:szCs w:val="24"/>
        </w:rPr>
        <w:t>6</w:t>
      </w:r>
      <w:del w:id="108" w:author="Merike Koppel JM" w:date="2024-05-30T14:38:00Z">
        <w:r w:rsidRPr="00BF51EC" w:rsidDel="00445D40">
          <w:rPr>
            <w:rFonts w:ascii="Times New Roman" w:hAnsi="Times New Roman" w:cs="Times New Roman"/>
            <w:sz w:val="24"/>
            <w:szCs w:val="24"/>
          </w:rPr>
          <w:delText xml:space="preserve"> </w:delText>
        </w:r>
      </w:del>
      <w:r w:rsidR="00875E50">
        <w:rPr>
          <w:rFonts w:ascii="Times New Roman" w:hAnsi="Times New Roman" w:cs="Times New Roman"/>
          <w:sz w:val="24"/>
          <w:szCs w:val="24"/>
        </w:rPr>
        <w:t> </w:t>
      </w:r>
      <w:r w:rsidR="00875E50">
        <w:rPr>
          <w:rFonts w:ascii="Times New Roman" w:hAnsi="Times New Roman" w:cs="Times New Roman"/>
          <w:sz w:val="24"/>
          <w:szCs w:val="24"/>
        </w:rPr>
        <w:br/>
        <w:t xml:space="preserve">lõikes </w:t>
      </w:r>
      <w:r w:rsidRPr="00BF51EC">
        <w:rPr>
          <w:rFonts w:ascii="Times New Roman" w:hAnsi="Times New Roman" w:cs="Times New Roman"/>
          <w:sz w:val="24"/>
          <w:szCs w:val="24"/>
        </w:rPr>
        <w:t xml:space="preserve">1 ja § 11 lõikes 1 asendatakse </w:t>
      </w:r>
      <w:commentRangeEnd w:id="107"/>
      <w:r w:rsidR="00EE5276">
        <w:rPr>
          <w:rStyle w:val="Kommentaariviide"/>
        </w:rPr>
        <w:commentReference w:id="107"/>
      </w:r>
      <w:r w:rsidRPr="00BF51EC">
        <w:rPr>
          <w:rFonts w:ascii="Times New Roman" w:hAnsi="Times New Roman" w:cs="Times New Roman"/>
          <w:sz w:val="24"/>
          <w:szCs w:val="24"/>
        </w:rPr>
        <w:t xml:space="preserve">tekstiosa </w:t>
      </w:r>
      <w:r w:rsidR="00A45BBA">
        <w:rPr>
          <w:rFonts w:ascii="Times New Roman" w:hAnsi="Times New Roman" w:cs="Times New Roman"/>
          <w:sz w:val="24"/>
          <w:szCs w:val="24"/>
        </w:rPr>
        <w:t>„</w:t>
      </w:r>
      <w:r w:rsidRPr="00BF51EC">
        <w:rPr>
          <w:rFonts w:ascii="Times New Roman" w:hAnsi="Times New Roman" w:cs="Times New Roman"/>
          <w:sz w:val="24"/>
          <w:szCs w:val="24"/>
        </w:rPr>
        <w:t>Maa-amet</w:t>
      </w:r>
      <w:r w:rsidR="00A45BBA">
        <w:rPr>
          <w:rFonts w:ascii="Times New Roman" w:hAnsi="Times New Roman" w:cs="Times New Roman"/>
          <w:sz w:val="24"/>
          <w:szCs w:val="24"/>
        </w:rPr>
        <w:t>“</w:t>
      </w:r>
      <w:r w:rsidRPr="00BF51EC">
        <w:rPr>
          <w:rFonts w:ascii="Times New Roman" w:hAnsi="Times New Roman" w:cs="Times New Roman"/>
          <w:sz w:val="24"/>
          <w:szCs w:val="24"/>
        </w:rPr>
        <w:t xml:space="preserve"> tekstiosaga „Maa- ja Ruumiamet</w:t>
      </w:r>
      <w:r w:rsidR="00A45BBA">
        <w:rPr>
          <w:rFonts w:ascii="Times New Roman" w:hAnsi="Times New Roman" w:cs="Times New Roman"/>
          <w:sz w:val="24"/>
          <w:szCs w:val="24"/>
        </w:rPr>
        <w:t>“</w:t>
      </w:r>
      <w:r w:rsidRPr="00BF51EC">
        <w:rPr>
          <w:rFonts w:ascii="Times New Roman" w:hAnsi="Times New Roman" w:cs="Times New Roman"/>
          <w:sz w:val="24"/>
          <w:szCs w:val="24"/>
        </w:rPr>
        <w:t xml:space="preserve"> vastavas käändes.</w:t>
      </w:r>
    </w:p>
    <w:bookmarkEnd w:id="106"/>
    <w:p w14:paraId="3FC29907" w14:textId="77777777" w:rsidR="00216311" w:rsidRPr="00BF51EC" w:rsidRDefault="00216311">
      <w:pPr>
        <w:rPr>
          <w:rFonts w:ascii="Times New Roman" w:hAnsi="Times New Roman" w:cs="Times New Roman"/>
          <w:b/>
          <w:bCs/>
          <w:sz w:val="24"/>
          <w:szCs w:val="24"/>
        </w:rPr>
      </w:pPr>
    </w:p>
    <w:p w14:paraId="1001C330" w14:textId="2AB9061A" w:rsidR="002A5DA3" w:rsidRPr="00BF51EC" w:rsidRDefault="00AF662C">
      <w:pPr>
        <w:rPr>
          <w:rFonts w:ascii="Times New Roman" w:hAnsi="Times New Roman" w:cs="Times New Roman"/>
          <w:b/>
          <w:bCs/>
          <w:sz w:val="24"/>
          <w:szCs w:val="24"/>
        </w:rPr>
      </w:pPr>
      <w:bookmarkStart w:id="109" w:name="_Hlk155367244"/>
      <w:r w:rsidRPr="00BF51EC">
        <w:rPr>
          <w:rFonts w:ascii="Times New Roman" w:hAnsi="Times New Roman" w:cs="Times New Roman"/>
          <w:b/>
          <w:bCs/>
          <w:sz w:val="24"/>
          <w:szCs w:val="24"/>
        </w:rPr>
        <w:t xml:space="preserve">§ </w:t>
      </w:r>
      <w:r w:rsidR="00770BD8">
        <w:rPr>
          <w:rFonts w:ascii="Times New Roman" w:hAnsi="Times New Roman" w:cs="Times New Roman"/>
          <w:b/>
          <w:bCs/>
          <w:sz w:val="24"/>
          <w:szCs w:val="24"/>
        </w:rPr>
        <w:t>1</w:t>
      </w:r>
      <w:r w:rsidR="004C3743">
        <w:rPr>
          <w:rFonts w:ascii="Times New Roman" w:hAnsi="Times New Roman" w:cs="Times New Roman"/>
          <w:b/>
          <w:bCs/>
          <w:sz w:val="24"/>
          <w:szCs w:val="24"/>
        </w:rPr>
        <w:t>8</w:t>
      </w:r>
      <w:r w:rsidR="00770BD8">
        <w:rPr>
          <w:rFonts w:ascii="Times New Roman" w:hAnsi="Times New Roman" w:cs="Times New Roman"/>
          <w:b/>
          <w:bCs/>
          <w:sz w:val="24"/>
          <w:szCs w:val="24"/>
        </w:rPr>
        <w:t>.</w:t>
      </w:r>
      <w:r w:rsidRPr="00BF51EC">
        <w:rPr>
          <w:rFonts w:ascii="Times New Roman" w:hAnsi="Times New Roman" w:cs="Times New Roman"/>
          <w:b/>
          <w:bCs/>
          <w:sz w:val="24"/>
          <w:szCs w:val="24"/>
        </w:rPr>
        <w:t xml:space="preserve"> </w:t>
      </w:r>
      <w:r w:rsidR="00DC2036" w:rsidRPr="00BF51EC">
        <w:rPr>
          <w:rFonts w:ascii="Times New Roman" w:hAnsi="Times New Roman" w:cs="Times New Roman"/>
          <w:b/>
          <w:bCs/>
          <w:sz w:val="24"/>
          <w:szCs w:val="24"/>
        </w:rPr>
        <w:t>Notariaadiseaduse muutmine</w:t>
      </w:r>
    </w:p>
    <w:p w14:paraId="4FFB65B2" w14:textId="77777777" w:rsidR="002A5DA3" w:rsidRPr="00BF51EC" w:rsidRDefault="002A5DA3">
      <w:pPr>
        <w:rPr>
          <w:rFonts w:ascii="Times New Roman" w:hAnsi="Times New Roman" w:cs="Times New Roman"/>
          <w:b/>
          <w:bCs/>
          <w:sz w:val="24"/>
          <w:szCs w:val="24"/>
        </w:rPr>
      </w:pPr>
    </w:p>
    <w:p w14:paraId="229F4134" w14:textId="4861545D" w:rsidR="00DC2036" w:rsidRPr="00BF51EC" w:rsidRDefault="00002DE3" w:rsidP="0EAA460C">
      <w:pPr>
        <w:jc w:val="both"/>
        <w:rPr>
          <w:rFonts w:ascii="Times New Roman" w:hAnsi="Times New Roman" w:cs="Times New Roman"/>
          <w:sz w:val="24"/>
          <w:szCs w:val="24"/>
        </w:rPr>
      </w:pPr>
      <w:r w:rsidRPr="0EAA460C">
        <w:rPr>
          <w:rFonts w:ascii="Times New Roman" w:hAnsi="Times New Roman" w:cs="Times New Roman"/>
          <w:sz w:val="24"/>
          <w:szCs w:val="24"/>
        </w:rPr>
        <w:t xml:space="preserve">Notariaadiseaduse </w:t>
      </w:r>
      <w:r w:rsidR="00DC2036" w:rsidRPr="0EAA460C">
        <w:rPr>
          <w:rFonts w:ascii="Times New Roman" w:hAnsi="Times New Roman" w:cs="Times New Roman"/>
          <w:sz w:val="24"/>
          <w:szCs w:val="24"/>
        </w:rPr>
        <w:t>§</w:t>
      </w:r>
      <w:r w:rsidR="0052675D">
        <w:rPr>
          <w:rFonts w:ascii="Times New Roman" w:hAnsi="Times New Roman" w:cs="Times New Roman"/>
          <w:sz w:val="24"/>
          <w:szCs w:val="24"/>
        </w:rPr>
        <w:t> </w:t>
      </w:r>
      <w:r w:rsidR="00DC2036" w:rsidRPr="0EAA460C">
        <w:rPr>
          <w:rFonts w:ascii="Times New Roman" w:hAnsi="Times New Roman" w:cs="Times New Roman"/>
          <w:sz w:val="24"/>
          <w:szCs w:val="24"/>
        </w:rPr>
        <w:t>53 lõike</w:t>
      </w:r>
      <w:r w:rsidR="0052675D">
        <w:rPr>
          <w:rFonts w:ascii="Times New Roman" w:hAnsi="Times New Roman" w:cs="Times New Roman"/>
          <w:sz w:val="24"/>
          <w:szCs w:val="24"/>
        </w:rPr>
        <w:t> </w:t>
      </w:r>
      <w:r w:rsidR="00DC2036" w:rsidRPr="0EAA460C">
        <w:rPr>
          <w:rFonts w:ascii="Times New Roman" w:hAnsi="Times New Roman" w:cs="Times New Roman"/>
          <w:sz w:val="24"/>
          <w:szCs w:val="24"/>
        </w:rPr>
        <w:t>1 punkt</w:t>
      </w:r>
      <w:r w:rsidRPr="0EAA460C">
        <w:rPr>
          <w:rFonts w:ascii="Times New Roman" w:hAnsi="Times New Roman" w:cs="Times New Roman"/>
          <w:sz w:val="24"/>
          <w:szCs w:val="24"/>
        </w:rPr>
        <w:t>is</w:t>
      </w:r>
      <w:r w:rsidR="0052675D">
        <w:rPr>
          <w:rFonts w:ascii="Times New Roman" w:hAnsi="Times New Roman" w:cs="Times New Roman"/>
          <w:sz w:val="24"/>
          <w:szCs w:val="24"/>
        </w:rPr>
        <w:t> </w:t>
      </w:r>
      <w:r w:rsidR="00DC2036" w:rsidRPr="0EAA460C">
        <w:rPr>
          <w:rFonts w:ascii="Times New Roman" w:hAnsi="Times New Roman" w:cs="Times New Roman"/>
          <w:sz w:val="24"/>
          <w:szCs w:val="24"/>
        </w:rPr>
        <w:t>5</w:t>
      </w:r>
      <w:r w:rsidR="00DC2036" w:rsidRPr="0EAA460C">
        <w:rPr>
          <w:rFonts w:ascii="Times New Roman" w:hAnsi="Times New Roman" w:cs="Times New Roman"/>
          <w:sz w:val="24"/>
          <w:szCs w:val="24"/>
          <w:vertAlign w:val="superscript"/>
        </w:rPr>
        <w:t>2</w:t>
      </w:r>
      <w:r w:rsidRPr="0EAA460C">
        <w:rPr>
          <w:rFonts w:ascii="Times New Roman" w:hAnsi="Times New Roman" w:cs="Times New Roman"/>
          <w:sz w:val="24"/>
          <w:szCs w:val="24"/>
        </w:rPr>
        <w:t xml:space="preserve"> asendatakse tekstiosa „Maa-amet</w:t>
      </w:r>
      <w:r w:rsidR="00C4262B">
        <w:rPr>
          <w:rFonts w:ascii="Times New Roman" w:hAnsi="Times New Roman" w:cs="Times New Roman"/>
          <w:sz w:val="24"/>
          <w:szCs w:val="24"/>
        </w:rPr>
        <w:t>“</w:t>
      </w:r>
      <w:r w:rsidRPr="0EAA460C">
        <w:rPr>
          <w:rFonts w:ascii="Times New Roman" w:hAnsi="Times New Roman" w:cs="Times New Roman"/>
          <w:sz w:val="24"/>
          <w:szCs w:val="24"/>
        </w:rPr>
        <w:t xml:space="preserve"> tekstiosaga „Maa- ja Ruumiamet</w:t>
      </w:r>
      <w:r w:rsidR="00C4262B">
        <w:rPr>
          <w:rFonts w:ascii="Times New Roman" w:hAnsi="Times New Roman" w:cs="Times New Roman"/>
          <w:sz w:val="24"/>
          <w:szCs w:val="24"/>
        </w:rPr>
        <w:t>“</w:t>
      </w:r>
      <w:r w:rsidRPr="0EAA460C">
        <w:rPr>
          <w:rFonts w:ascii="Times New Roman" w:hAnsi="Times New Roman" w:cs="Times New Roman"/>
          <w:sz w:val="24"/>
          <w:szCs w:val="24"/>
        </w:rPr>
        <w:t>.</w:t>
      </w:r>
    </w:p>
    <w:bookmarkEnd w:id="109"/>
    <w:p w14:paraId="3F3340B5" w14:textId="77777777" w:rsidR="00DC2036" w:rsidRPr="00BF51EC" w:rsidRDefault="00DC2036">
      <w:pPr>
        <w:rPr>
          <w:rFonts w:ascii="Times New Roman" w:hAnsi="Times New Roman" w:cs="Times New Roman"/>
          <w:b/>
          <w:bCs/>
          <w:sz w:val="24"/>
          <w:szCs w:val="24"/>
        </w:rPr>
      </w:pPr>
    </w:p>
    <w:p w14:paraId="45E95C3F" w14:textId="58EE61A1"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r w:rsidR="00770BD8">
        <w:rPr>
          <w:rFonts w:ascii="Times New Roman" w:hAnsi="Times New Roman" w:cs="Times New Roman"/>
          <w:b/>
          <w:bCs/>
          <w:sz w:val="24"/>
          <w:szCs w:val="24"/>
        </w:rPr>
        <w:t>1</w:t>
      </w:r>
      <w:r w:rsidR="004C3743">
        <w:rPr>
          <w:rFonts w:ascii="Times New Roman" w:hAnsi="Times New Roman" w:cs="Times New Roman"/>
          <w:b/>
          <w:bCs/>
          <w:sz w:val="24"/>
          <w:szCs w:val="24"/>
        </w:rPr>
        <w:t>9</w:t>
      </w:r>
      <w:r w:rsidR="00770BD8">
        <w:rPr>
          <w:rFonts w:ascii="Times New Roman" w:hAnsi="Times New Roman" w:cs="Times New Roman"/>
          <w:b/>
          <w:bCs/>
          <w:sz w:val="24"/>
          <w:szCs w:val="24"/>
        </w:rPr>
        <w:t xml:space="preserve">. </w:t>
      </w:r>
      <w:r w:rsidR="002A5DA3" w:rsidRPr="00BF51EC">
        <w:rPr>
          <w:rFonts w:ascii="Times New Roman" w:hAnsi="Times New Roman" w:cs="Times New Roman"/>
          <w:b/>
          <w:bCs/>
          <w:sz w:val="24"/>
          <w:szCs w:val="24"/>
        </w:rPr>
        <w:t>P</w:t>
      </w:r>
      <w:bookmarkStart w:id="110" w:name="_Hlk156922423"/>
      <w:r w:rsidR="002A5DA3" w:rsidRPr="00BF51EC">
        <w:rPr>
          <w:rFonts w:ascii="Times New Roman" w:hAnsi="Times New Roman" w:cs="Times New Roman"/>
          <w:b/>
          <w:bCs/>
          <w:sz w:val="24"/>
          <w:szCs w:val="24"/>
        </w:rPr>
        <w:t>laneerimisseadus</w:t>
      </w:r>
      <w:bookmarkEnd w:id="110"/>
      <w:r w:rsidR="002A5DA3" w:rsidRPr="00BF51EC">
        <w:rPr>
          <w:rFonts w:ascii="Times New Roman" w:hAnsi="Times New Roman" w:cs="Times New Roman"/>
          <w:b/>
          <w:bCs/>
          <w:sz w:val="24"/>
          <w:szCs w:val="24"/>
        </w:rPr>
        <w:t>e muutmine</w:t>
      </w:r>
    </w:p>
    <w:p w14:paraId="520BE6D6" w14:textId="77777777" w:rsidR="002A5DA3" w:rsidRPr="00BF51EC" w:rsidRDefault="002A5DA3">
      <w:pPr>
        <w:rPr>
          <w:rFonts w:ascii="Times New Roman" w:hAnsi="Times New Roman" w:cs="Times New Roman"/>
          <w:b/>
          <w:bCs/>
          <w:sz w:val="24"/>
          <w:szCs w:val="24"/>
        </w:rPr>
      </w:pPr>
    </w:p>
    <w:p w14:paraId="02DE6AB7" w14:textId="77777777" w:rsidR="001516A2" w:rsidRPr="00B167C3" w:rsidRDefault="001516A2" w:rsidP="001516A2">
      <w:pPr>
        <w:contextualSpacing/>
        <w:jc w:val="both"/>
        <w:rPr>
          <w:rFonts w:ascii="Times New Roman" w:hAnsi="Times New Roman" w:cs="Times New Roman"/>
          <w:color w:val="000000" w:themeColor="text1"/>
          <w:sz w:val="24"/>
          <w:szCs w:val="24"/>
        </w:rPr>
      </w:pPr>
      <w:r w:rsidRPr="00B167C3">
        <w:rPr>
          <w:rFonts w:ascii="Times New Roman" w:hAnsi="Times New Roman" w:cs="Times New Roman"/>
          <w:color w:val="000000" w:themeColor="text1"/>
          <w:sz w:val="24"/>
          <w:szCs w:val="24"/>
        </w:rPr>
        <w:t>Planeerimisseaduses tehakse järgmised muudatused:</w:t>
      </w:r>
    </w:p>
    <w:p w14:paraId="29B09957"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76F7748C" w14:textId="16CF798E"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color w:val="000000" w:themeColor="text1"/>
          <w:sz w:val="24"/>
          <w:szCs w:val="24"/>
        </w:rPr>
        <w:t>1)</w:t>
      </w:r>
      <w:r w:rsidRPr="00B167C3">
        <w:rPr>
          <w:rFonts w:ascii="Times New Roman" w:hAnsi="Times New Roman" w:cs="Times New Roman"/>
          <w:bCs/>
          <w:color w:val="000000" w:themeColor="text1"/>
          <w:sz w:val="24"/>
          <w:szCs w:val="24"/>
        </w:rPr>
        <w:t xml:space="preserve"> seaduses</w:t>
      </w:r>
      <w:r w:rsidRPr="00B167C3">
        <w:rPr>
          <w:rFonts w:ascii="Times New Roman" w:hAnsi="Times New Roman" w:cs="Times New Roman"/>
          <w:color w:val="000000" w:themeColor="text1"/>
          <w:sz w:val="24"/>
          <w:szCs w:val="24"/>
        </w:rPr>
        <w:t xml:space="preserve"> asendatakse sõnad „valdkonna eest vastutav minister või tema volitatud ametnik“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ga „Maa- ja Ruumiamet“ vastavas käändes;</w:t>
      </w:r>
    </w:p>
    <w:p w14:paraId="0E3F1CD1"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26413E71" w14:textId="0878F87B" w:rsidR="001516A2" w:rsidRDefault="001516A2" w:rsidP="001516A2">
      <w:pPr>
        <w:contextualSpacing/>
        <w:jc w:val="both"/>
        <w:rPr>
          <w:rFonts w:ascii="Times New Roman" w:hAnsi="Times New Roman" w:cs="Times New Roman"/>
          <w:bCs/>
          <w:color w:val="000000" w:themeColor="text1"/>
          <w:sz w:val="24"/>
          <w:szCs w:val="24"/>
        </w:rPr>
      </w:pPr>
      <w:r w:rsidRPr="00DD697F">
        <w:rPr>
          <w:rFonts w:ascii="Times New Roman" w:hAnsi="Times New Roman" w:cs="Times New Roman"/>
          <w:b/>
          <w:bCs/>
          <w:color w:val="000000" w:themeColor="text1"/>
          <w:sz w:val="24"/>
          <w:szCs w:val="24"/>
        </w:rPr>
        <w:t>2)</w:t>
      </w:r>
      <w:r w:rsidRPr="00B167C3">
        <w:rPr>
          <w:rFonts w:ascii="Times New Roman" w:hAnsi="Times New Roman" w:cs="Times New Roman"/>
          <w:color w:val="000000" w:themeColor="text1"/>
          <w:sz w:val="24"/>
          <w:szCs w:val="24"/>
        </w:rPr>
        <w:t xml:space="preserve"> paragrahvi 4</w:t>
      </w:r>
      <w:r w:rsidRPr="00B167C3">
        <w:rPr>
          <w:rFonts w:ascii="Times New Roman" w:hAnsi="Times New Roman" w:cs="Times New Roman"/>
          <w:color w:val="000000" w:themeColor="text1"/>
          <w:sz w:val="24"/>
          <w:szCs w:val="24"/>
          <w:vertAlign w:val="superscript"/>
        </w:rPr>
        <w:t>1</w:t>
      </w:r>
      <w:r w:rsidRPr="00B167C3">
        <w:rPr>
          <w:rFonts w:ascii="Times New Roman" w:hAnsi="Times New Roman" w:cs="Times New Roman"/>
          <w:color w:val="000000" w:themeColor="text1"/>
          <w:sz w:val="24"/>
          <w:szCs w:val="24"/>
        </w:rPr>
        <w:t xml:space="preserve"> lõikes 4 asendatakse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 „Regionaal- ja Põllumajandusministeerium“ </w:t>
      </w:r>
      <w:r w:rsidR="00084240">
        <w:rPr>
          <w:rFonts w:ascii="Times New Roman" w:hAnsi="Times New Roman" w:cs="Times New Roman"/>
          <w:color w:val="000000" w:themeColor="text1"/>
          <w:sz w:val="24"/>
          <w:szCs w:val="24"/>
        </w:rPr>
        <w:t>tekstios</w:t>
      </w:r>
      <w:r w:rsidRPr="00B167C3">
        <w:rPr>
          <w:rFonts w:ascii="Times New Roman" w:hAnsi="Times New Roman" w:cs="Times New Roman"/>
          <w:color w:val="000000" w:themeColor="text1"/>
          <w:sz w:val="24"/>
          <w:szCs w:val="24"/>
        </w:rPr>
        <w:t>aga „Maa- ja Ruumiamet“</w:t>
      </w:r>
      <w:r w:rsidRPr="00B167C3">
        <w:rPr>
          <w:rFonts w:ascii="Times New Roman" w:hAnsi="Times New Roman" w:cs="Times New Roman"/>
          <w:bCs/>
          <w:color w:val="000000" w:themeColor="text1"/>
          <w:sz w:val="24"/>
          <w:szCs w:val="24"/>
        </w:rPr>
        <w:t>;</w:t>
      </w:r>
    </w:p>
    <w:p w14:paraId="21156B08" w14:textId="77777777" w:rsidR="003A5F3B" w:rsidRDefault="003A5F3B" w:rsidP="001516A2">
      <w:pPr>
        <w:contextualSpacing/>
        <w:jc w:val="both"/>
        <w:rPr>
          <w:rFonts w:ascii="Times New Roman" w:hAnsi="Times New Roman" w:cs="Times New Roman"/>
          <w:bCs/>
          <w:color w:val="000000" w:themeColor="text1"/>
          <w:sz w:val="24"/>
          <w:szCs w:val="24"/>
        </w:rPr>
      </w:pPr>
    </w:p>
    <w:p w14:paraId="39D81893" w14:textId="19E3CC58" w:rsidR="003A5F3B" w:rsidRDefault="003A5F3B" w:rsidP="001516A2">
      <w:pPr>
        <w:contextualSpacing/>
        <w:jc w:val="both"/>
        <w:rPr>
          <w:rFonts w:ascii="Times New Roman" w:hAnsi="Times New Roman" w:cs="Times New Roman"/>
          <w:bCs/>
          <w:color w:val="000000" w:themeColor="text1"/>
          <w:sz w:val="24"/>
          <w:szCs w:val="24"/>
        </w:rPr>
      </w:pPr>
      <w:r w:rsidRPr="007D7251">
        <w:rPr>
          <w:rFonts w:ascii="Times New Roman" w:hAnsi="Times New Roman" w:cs="Times New Roman"/>
          <w:b/>
          <w:color w:val="000000" w:themeColor="text1"/>
          <w:sz w:val="24"/>
          <w:szCs w:val="24"/>
        </w:rPr>
        <w:t xml:space="preserve">3) </w:t>
      </w:r>
      <w:r>
        <w:rPr>
          <w:rFonts w:ascii="Times New Roman" w:hAnsi="Times New Roman" w:cs="Times New Roman"/>
          <w:bCs/>
          <w:color w:val="000000" w:themeColor="text1"/>
          <w:sz w:val="24"/>
          <w:szCs w:val="24"/>
        </w:rPr>
        <w:t>paragrahvi 27 täiendatakse lõikega 7</w:t>
      </w:r>
      <w:r>
        <w:rPr>
          <w:rFonts w:ascii="Times New Roman" w:hAnsi="Times New Roman" w:cs="Times New Roman"/>
          <w:bCs/>
          <w:color w:val="000000" w:themeColor="text1"/>
          <w:sz w:val="24"/>
          <w:szCs w:val="24"/>
          <w:vertAlign w:val="superscript"/>
        </w:rPr>
        <w:t>1</w:t>
      </w:r>
      <w:r>
        <w:rPr>
          <w:rFonts w:ascii="Times New Roman" w:hAnsi="Times New Roman" w:cs="Times New Roman"/>
          <w:bCs/>
          <w:color w:val="000000" w:themeColor="text1"/>
          <w:sz w:val="24"/>
          <w:szCs w:val="24"/>
        </w:rPr>
        <w:t xml:space="preserve"> järgmises sõnastuses:</w:t>
      </w:r>
    </w:p>
    <w:p w14:paraId="483F7390" w14:textId="77777777" w:rsidR="003A5F3B" w:rsidRDefault="003A5F3B" w:rsidP="001516A2">
      <w:pPr>
        <w:contextualSpacing/>
        <w:jc w:val="both"/>
        <w:rPr>
          <w:rFonts w:ascii="Times New Roman" w:hAnsi="Times New Roman" w:cs="Times New Roman"/>
          <w:bCs/>
          <w:color w:val="000000" w:themeColor="text1"/>
          <w:sz w:val="24"/>
          <w:szCs w:val="24"/>
        </w:rPr>
      </w:pPr>
    </w:p>
    <w:p w14:paraId="5D6F20F3" w14:textId="09DDADD9" w:rsidR="00ED6C50" w:rsidRDefault="003A5F3B" w:rsidP="001516A2">
      <w:pPr>
        <w:contextualSpacing/>
        <w:jc w:val="both"/>
        <w:rPr>
          <w:rFonts w:ascii="Times New Roman" w:hAnsi="Times New Roman" w:cs="Times New Roman"/>
          <w:color w:val="202020"/>
          <w:sz w:val="24"/>
          <w:szCs w:val="24"/>
          <w:shd w:val="clear" w:color="auto" w:fill="FFFFFF"/>
        </w:rPr>
      </w:pPr>
      <w:r w:rsidRPr="00BB77EA">
        <w:rPr>
          <w:rFonts w:ascii="Times New Roman" w:hAnsi="Times New Roman" w:cs="Times New Roman"/>
          <w:bCs/>
          <w:color w:val="000000" w:themeColor="text1"/>
          <w:sz w:val="24"/>
          <w:szCs w:val="24"/>
        </w:rPr>
        <w:t>„(7</w:t>
      </w:r>
      <w:r w:rsidRPr="00BB77EA">
        <w:rPr>
          <w:rFonts w:ascii="Times New Roman" w:hAnsi="Times New Roman" w:cs="Times New Roman"/>
          <w:bCs/>
          <w:color w:val="000000" w:themeColor="text1"/>
          <w:sz w:val="24"/>
          <w:szCs w:val="24"/>
          <w:vertAlign w:val="superscript"/>
        </w:rPr>
        <w:t>1</w:t>
      </w:r>
      <w:r w:rsidRPr="00BB77EA">
        <w:rPr>
          <w:rFonts w:ascii="Times New Roman" w:hAnsi="Times New Roman" w:cs="Times New Roman"/>
          <w:bCs/>
          <w:color w:val="000000" w:themeColor="text1"/>
          <w:sz w:val="24"/>
          <w:szCs w:val="24"/>
        </w:rPr>
        <w:t>)</w:t>
      </w:r>
      <w:r w:rsidR="002D043B" w:rsidRPr="00BB77EA">
        <w:rPr>
          <w:rFonts w:ascii="Times New Roman" w:hAnsi="Times New Roman" w:cs="Times New Roman"/>
          <w:bCs/>
          <w:color w:val="000000" w:themeColor="text1"/>
          <w:sz w:val="24"/>
          <w:szCs w:val="24"/>
        </w:rPr>
        <w:t xml:space="preserve"> </w:t>
      </w:r>
      <w:r w:rsidR="00ED6C50">
        <w:rPr>
          <w:rFonts w:ascii="Times New Roman" w:hAnsi="Times New Roman" w:cs="Times New Roman"/>
          <w:bCs/>
          <w:color w:val="000000" w:themeColor="text1"/>
          <w:sz w:val="24"/>
          <w:szCs w:val="24"/>
        </w:rPr>
        <w:t>Riigi eriplaneeringu koostamise korraldamise</w:t>
      </w:r>
      <w:r w:rsidR="00A7323C">
        <w:rPr>
          <w:rFonts w:ascii="Times New Roman" w:hAnsi="Times New Roman" w:cs="Times New Roman"/>
          <w:bCs/>
          <w:color w:val="000000" w:themeColor="text1"/>
          <w:sz w:val="24"/>
          <w:szCs w:val="24"/>
        </w:rPr>
        <w:t xml:space="preserve"> korral</w:t>
      </w:r>
      <w:r w:rsidR="00ED6C50">
        <w:rPr>
          <w:rFonts w:ascii="Times New Roman" w:hAnsi="Times New Roman" w:cs="Times New Roman"/>
          <w:bCs/>
          <w:color w:val="000000" w:themeColor="text1"/>
          <w:sz w:val="24"/>
          <w:szCs w:val="24"/>
        </w:rPr>
        <w:t xml:space="preserve"> täidab käesoleva seaduse § 4 lõike 2 punktides 3</w:t>
      </w:r>
      <w:r w:rsidR="001C596F">
        <w:rPr>
          <w:rFonts w:ascii="Times New Roman" w:hAnsi="Times New Roman" w:cs="Times New Roman"/>
          <w:bCs/>
          <w:color w:val="000000" w:themeColor="text1"/>
          <w:sz w:val="24"/>
          <w:szCs w:val="24"/>
        </w:rPr>
        <w:t>‒</w:t>
      </w:r>
      <w:r w:rsidR="00ED6C50">
        <w:rPr>
          <w:rFonts w:ascii="Times New Roman" w:hAnsi="Times New Roman" w:cs="Times New Roman"/>
          <w:bCs/>
          <w:color w:val="000000" w:themeColor="text1"/>
          <w:sz w:val="24"/>
          <w:szCs w:val="24"/>
        </w:rPr>
        <w:t>5 nimetatud ülesandeid Maa- ja Ruumiamet.</w:t>
      </w:r>
      <w:r w:rsidR="00ED6C50">
        <w:rPr>
          <w:rFonts w:ascii="Times New Roman" w:hAnsi="Times New Roman" w:cs="Times New Roman"/>
          <w:color w:val="202020"/>
          <w:sz w:val="24"/>
          <w:szCs w:val="24"/>
          <w:shd w:val="clear" w:color="auto" w:fill="FFFFFF"/>
        </w:rPr>
        <w:t>“;</w:t>
      </w:r>
    </w:p>
    <w:p w14:paraId="79700B31" w14:textId="3BE864C8" w:rsidR="003A5F3B" w:rsidRDefault="002D043B" w:rsidP="001516A2">
      <w:pPr>
        <w:contextualSpacing/>
        <w:jc w:val="both"/>
        <w:rPr>
          <w:rFonts w:ascii="Times New Roman" w:hAnsi="Times New Roman" w:cs="Times New Roman"/>
          <w:bCs/>
          <w:color w:val="000000" w:themeColor="text1"/>
          <w:sz w:val="24"/>
          <w:szCs w:val="24"/>
        </w:rPr>
      </w:pPr>
      <w:r w:rsidRPr="00BB77EA">
        <w:rPr>
          <w:rFonts w:ascii="Times New Roman" w:hAnsi="Times New Roman" w:cs="Times New Roman"/>
          <w:bCs/>
          <w:color w:val="000000" w:themeColor="text1"/>
          <w:sz w:val="24"/>
          <w:szCs w:val="24"/>
        </w:rPr>
        <w:t xml:space="preserve"> </w:t>
      </w:r>
    </w:p>
    <w:p w14:paraId="6F184950" w14:textId="45F40DFE" w:rsidR="00ED6C50" w:rsidRDefault="00ED6C50" w:rsidP="00ED6C50">
      <w:pPr>
        <w:contextualSpacing/>
        <w:jc w:val="both"/>
        <w:rPr>
          <w:rFonts w:ascii="Times New Roman" w:hAnsi="Times New Roman" w:cs="Times New Roman"/>
          <w:bCs/>
          <w:color w:val="000000" w:themeColor="text1"/>
          <w:sz w:val="24"/>
          <w:szCs w:val="24"/>
        </w:rPr>
      </w:pPr>
      <w:r w:rsidRPr="007D7251">
        <w:rPr>
          <w:rFonts w:ascii="Times New Roman" w:hAnsi="Times New Roman" w:cs="Times New Roman"/>
          <w:b/>
          <w:color w:val="000000" w:themeColor="text1"/>
          <w:sz w:val="24"/>
          <w:szCs w:val="24"/>
        </w:rPr>
        <w:t>4)</w:t>
      </w:r>
      <w:r>
        <w:rPr>
          <w:rFonts w:ascii="Times New Roman" w:hAnsi="Times New Roman" w:cs="Times New Roman"/>
          <w:bCs/>
          <w:color w:val="000000" w:themeColor="text1"/>
          <w:sz w:val="24"/>
          <w:szCs w:val="24"/>
        </w:rPr>
        <w:t xml:space="preserve"> paragrahvi 55 täiendatakse lõikega 4</w:t>
      </w:r>
      <w:r>
        <w:rPr>
          <w:rFonts w:ascii="Times New Roman" w:hAnsi="Times New Roman" w:cs="Times New Roman"/>
          <w:bCs/>
          <w:color w:val="000000" w:themeColor="text1"/>
          <w:sz w:val="24"/>
          <w:szCs w:val="24"/>
          <w:vertAlign w:val="superscript"/>
        </w:rPr>
        <w:t>1</w:t>
      </w:r>
      <w:r>
        <w:rPr>
          <w:rFonts w:ascii="Times New Roman" w:hAnsi="Times New Roman" w:cs="Times New Roman"/>
          <w:bCs/>
          <w:color w:val="000000" w:themeColor="text1"/>
          <w:sz w:val="24"/>
          <w:szCs w:val="24"/>
        </w:rPr>
        <w:t xml:space="preserve"> järgmises sõnastuses:</w:t>
      </w:r>
    </w:p>
    <w:p w14:paraId="11C16F16" w14:textId="77777777" w:rsidR="00ED6C50" w:rsidRDefault="00ED6C50" w:rsidP="00ED6C50">
      <w:pPr>
        <w:contextualSpacing/>
        <w:jc w:val="both"/>
        <w:rPr>
          <w:rFonts w:ascii="Times New Roman" w:hAnsi="Times New Roman" w:cs="Times New Roman"/>
          <w:bCs/>
          <w:color w:val="000000" w:themeColor="text1"/>
          <w:sz w:val="24"/>
          <w:szCs w:val="24"/>
        </w:rPr>
      </w:pPr>
    </w:p>
    <w:p w14:paraId="11EC00D7" w14:textId="32EC4212" w:rsidR="00ED6C50" w:rsidRPr="00BB77EA" w:rsidRDefault="00ED6C50" w:rsidP="001516A2">
      <w:pPr>
        <w:contextualSpacing/>
        <w:jc w:val="both"/>
        <w:rPr>
          <w:rFonts w:ascii="Times New Roman" w:hAnsi="Times New Roman" w:cs="Times New Roman"/>
          <w:bCs/>
          <w:color w:val="000000" w:themeColor="text1"/>
          <w:sz w:val="24"/>
          <w:szCs w:val="24"/>
        </w:rPr>
      </w:pPr>
      <w:r w:rsidRPr="00BB77EA">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4</w:t>
      </w:r>
      <w:r w:rsidRPr="00BB77EA">
        <w:rPr>
          <w:rFonts w:ascii="Times New Roman" w:hAnsi="Times New Roman" w:cs="Times New Roman"/>
          <w:bCs/>
          <w:color w:val="000000" w:themeColor="text1"/>
          <w:sz w:val="24"/>
          <w:szCs w:val="24"/>
          <w:vertAlign w:val="superscript"/>
        </w:rPr>
        <w:t>1</w:t>
      </w:r>
      <w:r w:rsidRPr="00BB77E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Maakonnaplaneeringu koostamise korraldamise</w:t>
      </w:r>
      <w:r w:rsidR="005503EF">
        <w:rPr>
          <w:rFonts w:ascii="Times New Roman" w:hAnsi="Times New Roman" w:cs="Times New Roman"/>
          <w:bCs/>
          <w:color w:val="000000" w:themeColor="text1"/>
          <w:sz w:val="24"/>
          <w:szCs w:val="24"/>
        </w:rPr>
        <w:t xml:space="preserve"> korral</w:t>
      </w:r>
      <w:r>
        <w:rPr>
          <w:rFonts w:ascii="Times New Roman" w:hAnsi="Times New Roman" w:cs="Times New Roman"/>
          <w:bCs/>
          <w:color w:val="000000" w:themeColor="text1"/>
          <w:sz w:val="24"/>
          <w:szCs w:val="24"/>
        </w:rPr>
        <w:t xml:space="preserve"> täidab käesoleva seaduse §</w:t>
      </w:r>
      <w:r w:rsidR="000126CF">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 xml:space="preserve">4 </w:t>
      </w:r>
      <w:r w:rsidR="000126CF">
        <w:rPr>
          <w:rFonts w:ascii="Times New Roman" w:hAnsi="Times New Roman" w:cs="Times New Roman"/>
          <w:bCs/>
          <w:color w:val="000000" w:themeColor="text1"/>
          <w:sz w:val="24"/>
          <w:szCs w:val="24"/>
        </w:rPr>
        <w:br/>
        <w:t xml:space="preserve">lõike </w:t>
      </w:r>
      <w:r>
        <w:rPr>
          <w:rFonts w:ascii="Times New Roman" w:hAnsi="Times New Roman" w:cs="Times New Roman"/>
          <w:bCs/>
          <w:color w:val="000000" w:themeColor="text1"/>
          <w:sz w:val="24"/>
          <w:szCs w:val="24"/>
        </w:rPr>
        <w:t>2 punktides 3</w:t>
      </w:r>
      <w:r w:rsidR="003E0EC0">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5 nimetatud ülesandeid Maa- ja Ruumiamet.</w:t>
      </w:r>
      <w:r>
        <w:rPr>
          <w:rFonts w:ascii="Times New Roman" w:hAnsi="Times New Roman" w:cs="Times New Roman"/>
          <w:color w:val="202020"/>
          <w:sz w:val="24"/>
          <w:szCs w:val="24"/>
          <w:shd w:val="clear" w:color="auto" w:fill="FFFFFF"/>
        </w:rPr>
        <w:t>“;</w:t>
      </w:r>
    </w:p>
    <w:p w14:paraId="30053797" w14:textId="77777777" w:rsidR="001516A2" w:rsidRPr="00B167C3" w:rsidRDefault="001516A2" w:rsidP="001516A2">
      <w:pPr>
        <w:contextualSpacing/>
        <w:jc w:val="both"/>
        <w:rPr>
          <w:rFonts w:ascii="Times New Roman" w:hAnsi="Times New Roman" w:cs="Times New Roman"/>
          <w:bCs/>
          <w:color w:val="000000" w:themeColor="text1"/>
          <w:sz w:val="24"/>
          <w:szCs w:val="24"/>
        </w:rPr>
      </w:pPr>
    </w:p>
    <w:p w14:paraId="53325AB8" w14:textId="289F9505" w:rsidR="001516A2" w:rsidRPr="00B167C3" w:rsidRDefault="007D7251" w:rsidP="001516A2">
      <w:pPr>
        <w:contextualSpacing/>
        <w:jc w:val="both"/>
        <w:rPr>
          <w:rFonts w:ascii="Times New Roman" w:hAnsi="Times New Roman" w:cs="Times New Roman"/>
          <w:color w:val="000000" w:themeColor="text1"/>
          <w:sz w:val="24"/>
          <w:szCs w:val="24"/>
        </w:rPr>
      </w:pPr>
      <w:r w:rsidRPr="007D7251">
        <w:rPr>
          <w:rFonts w:ascii="Times New Roman" w:hAnsi="Times New Roman" w:cs="Times New Roman"/>
          <w:b/>
          <w:color w:val="000000" w:themeColor="text1"/>
          <w:sz w:val="24"/>
          <w:szCs w:val="24"/>
        </w:rPr>
        <w:t>5)</w:t>
      </w:r>
      <w:r>
        <w:rPr>
          <w:rFonts w:ascii="Times New Roman" w:hAnsi="Times New Roman" w:cs="Times New Roman"/>
          <w:bCs/>
          <w:color w:val="000000" w:themeColor="text1"/>
          <w:sz w:val="24"/>
          <w:szCs w:val="24"/>
        </w:rPr>
        <w:t xml:space="preserve"> </w:t>
      </w:r>
      <w:r w:rsidR="001516A2" w:rsidRPr="00B167C3">
        <w:rPr>
          <w:rFonts w:ascii="Times New Roman" w:hAnsi="Times New Roman" w:cs="Times New Roman"/>
          <w:bCs/>
          <w:color w:val="000000" w:themeColor="text1"/>
          <w:sz w:val="24"/>
          <w:szCs w:val="24"/>
        </w:rPr>
        <w:t xml:space="preserve">paragrahvi 76 lõikes 2 asendatakse sõnad „valdkonna eest vastutav minister“ </w:t>
      </w:r>
      <w:r w:rsidR="00084240">
        <w:rPr>
          <w:rFonts w:ascii="Times New Roman" w:hAnsi="Times New Roman" w:cs="Times New Roman"/>
          <w:bCs/>
          <w:color w:val="000000" w:themeColor="text1"/>
          <w:sz w:val="24"/>
          <w:szCs w:val="24"/>
        </w:rPr>
        <w:t>tekstiosa</w:t>
      </w:r>
      <w:r w:rsidR="001516A2" w:rsidRPr="00B167C3">
        <w:rPr>
          <w:rFonts w:ascii="Times New Roman" w:hAnsi="Times New Roman" w:cs="Times New Roman"/>
          <w:bCs/>
          <w:color w:val="000000" w:themeColor="text1"/>
          <w:sz w:val="24"/>
          <w:szCs w:val="24"/>
        </w:rPr>
        <w:t>ga „Maa- ja Ruumiamet“;</w:t>
      </w:r>
    </w:p>
    <w:p w14:paraId="4DCF2DE5"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202076FF" w14:textId="2CAF7EBD" w:rsidR="001516A2" w:rsidRPr="00B167C3" w:rsidRDefault="007D7251" w:rsidP="001516A2">
      <w:pPr>
        <w:contextualSpacing/>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6</w:t>
      </w:r>
      <w:r w:rsidR="001516A2" w:rsidRPr="00DD697F">
        <w:rPr>
          <w:rFonts w:ascii="Times New Roman" w:hAnsi="Times New Roman" w:cs="Times New Roman"/>
          <w:b/>
          <w:bCs/>
          <w:color w:val="000000" w:themeColor="text1"/>
          <w:sz w:val="24"/>
          <w:szCs w:val="24"/>
        </w:rPr>
        <w:t>)</w:t>
      </w:r>
      <w:r w:rsidR="001516A2" w:rsidRPr="00B167C3">
        <w:rPr>
          <w:rFonts w:ascii="Times New Roman" w:hAnsi="Times New Roman" w:cs="Times New Roman"/>
          <w:color w:val="000000" w:themeColor="text1"/>
          <w:sz w:val="24"/>
          <w:szCs w:val="24"/>
        </w:rPr>
        <w:t xml:space="preserve"> paragrahvi 90 lõikes 1 asenda</w:t>
      </w:r>
      <w:r w:rsidR="00084240">
        <w:rPr>
          <w:rFonts w:ascii="Times New Roman" w:hAnsi="Times New Roman" w:cs="Times New Roman"/>
          <w:color w:val="000000" w:themeColor="text1"/>
          <w:sz w:val="24"/>
          <w:szCs w:val="24"/>
        </w:rPr>
        <w:t>t</w:t>
      </w:r>
      <w:r w:rsidR="001516A2"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001516A2"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w:t>
      </w:r>
      <w:r w:rsidR="001516A2" w:rsidRPr="00B167C3">
        <w:rPr>
          <w:rFonts w:ascii="Times New Roman" w:hAnsi="Times New Roman" w:cs="Times New Roman"/>
          <w:color w:val="000000" w:themeColor="text1"/>
          <w:sz w:val="24"/>
          <w:szCs w:val="24"/>
        </w:rPr>
        <w:t xml:space="preserve">a „Regionaal- ja Põllumajandusministeeriumile“ </w:t>
      </w:r>
      <w:r w:rsidR="00084240">
        <w:rPr>
          <w:rFonts w:ascii="Times New Roman" w:hAnsi="Times New Roman" w:cs="Times New Roman"/>
          <w:color w:val="000000" w:themeColor="text1"/>
          <w:sz w:val="24"/>
          <w:szCs w:val="24"/>
        </w:rPr>
        <w:t>tekstiosa</w:t>
      </w:r>
      <w:r w:rsidR="001516A2" w:rsidRPr="00B167C3">
        <w:rPr>
          <w:rFonts w:ascii="Times New Roman" w:hAnsi="Times New Roman" w:cs="Times New Roman"/>
          <w:color w:val="000000" w:themeColor="text1"/>
          <w:sz w:val="24"/>
          <w:szCs w:val="24"/>
        </w:rPr>
        <w:t>ga „Maa- ja Ruumiametile</w:t>
      </w:r>
      <w:r w:rsidR="00EC4A93">
        <w:rPr>
          <w:rFonts w:ascii="Times New Roman" w:hAnsi="Times New Roman" w:cs="Times New Roman"/>
          <w:color w:val="000000" w:themeColor="text1"/>
          <w:sz w:val="24"/>
          <w:szCs w:val="24"/>
        </w:rPr>
        <w:t>“</w:t>
      </w:r>
      <w:r w:rsidR="001516A2" w:rsidRPr="00B167C3">
        <w:rPr>
          <w:rFonts w:ascii="Times New Roman" w:hAnsi="Times New Roman" w:cs="Times New Roman"/>
          <w:color w:val="000000" w:themeColor="text1"/>
          <w:sz w:val="24"/>
          <w:szCs w:val="24"/>
        </w:rPr>
        <w:t>;</w:t>
      </w:r>
    </w:p>
    <w:p w14:paraId="1881CF15"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6D9B6231" w14:textId="639DD619" w:rsidR="005235E9" w:rsidRPr="00B167C3" w:rsidRDefault="007D7251" w:rsidP="005235E9">
      <w:pPr>
        <w:contextualSpacing/>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7</w:t>
      </w:r>
      <w:r w:rsidR="001516A2" w:rsidRPr="00DD697F">
        <w:rPr>
          <w:rFonts w:ascii="Times New Roman" w:hAnsi="Times New Roman" w:cs="Times New Roman"/>
          <w:b/>
          <w:bCs/>
          <w:color w:val="000000" w:themeColor="text1"/>
          <w:sz w:val="24"/>
          <w:szCs w:val="24"/>
        </w:rPr>
        <w:t>)</w:t>
      </w:r>
      <w:r w:rsidR="001516A2" w:rsidRPr="00B167C3">
        <w:rPr>
          <w:rFonts w:ascii="Times New Roman" w:hAnsi="Times New Roman" w:cs="Times New Roman"/>
          <w:color w:val="000000" w:themeColor="text1"/>
          <w:sz w:val="24"/>
          <w:szCs w:val="24"/>
        </w:rPr>
        <w:t xml:space="preserve"> </w:t>
      </w:r>
      <w:r w:rsidR="005235E9" w:rsidRPr="00B167C3">
        <w:rPr>
          <w:rFonts w:ascii="Times New Roman" w:eastAsia="Times New Roman" w:hAnsi="Times New Roman" w:cs="Times New Roman"/>
          <w:color w:val="000000" w:themeColor="text1"/>
          <w:sz w:val="24"/>
          <w:szCs w:val="24"/>
          <w:bdr w:val="none" w:sz="0" w:space="0" w:color="auto" w:frame="1"/>
          <w:lang w:eastAsia="et-EE"/>
        </w:rPr>
        <w:t>paragrahvi 90 t</w:t>
      </w:r>
      <w:r w:rsidR="005235E9" w:rsidRPr="00B167C3">
        <w:rPr>
          <w:rFonts w:ascii="Times New Roman" w:hAnsi="Times New Roman" w:cs="Times New Roman"/>
          <w:color w:val="000000" w:themeColor="text1"/>
          <w:sz w:val="24"/>
          <w:szCs w:val="24"/>
        </w:rPr>
        <w:t>äiendatakse lõikega 3¹ järgmises sõnastuses:</w:t>
      </w:r>
    </w:p>
    <w:p w14:paraId="7D12F0E0" w14:textId="77777777" w:rsidR="005235E9" w:rsidRPr="00B167C3" w:rsidRDefault="005235E9" w:rsidP="005235E9">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p>
    <w:p w14:paraId="46F2262E" w14:textId="5421AED0" w:rsidR="001516A2" w:rsidRPr="00B167C3" w:rsidRDefault="005235E9" w:rsidP="005235E9">
      <w:pPr>
        <w:contextualSpacing/>
        <w:jc w:val="both"/>
        <w:rPr>
          <w:rFonts w:ascii="Times New Roman" w:hAnsi="Times New Roman" w:cs="Times New Roman"/>
          <w:color w:val="000000" w:themeColor="text1"/>
          <w:sz w:val="24"/>
          <w:szCs w:val="24"/>
        </w:rPr>
      </w:pPr>
      <w:r w:rsidRPr="00B167C3">
        <w:rPr>
          <w:rFonts w:ascii="Times New Roman" w:eastAsia="Times New Roman" w:hAnsi="Times New Roman" w:cs="Times New Roman"/>
          <w:color w:val="000000" w:themeColor="text1"/>
          <w:sz w:val="24"/>
          <w:szCs w:val="24"/>
          <w:bdr w:val="none" w:sz="0" w:space="0" w:color="auto" w:frame="1"/>
          <w:lang w:eastAsia="et-EE"/>
        </w:rPr>
        <w:t>„(3</w:t>
      </w:r>
      <w:r w:rsidRPr="00B167C3">
        <w:rPr>
          <w:rFonts w:ascii="Times New Roman" w:eastAsia="Times New Roman" w:hAnsi="Times New Roman" w:cs="Times New Roman"/>
          <w:color w:val="000000" w:themeColor="text1"/>
          <w:sz w:val="24"/>
          <w:szCs w:val="24"/>
          <w:bdr w:val="none" w:sz="0" w:space="0" w:color="auto" w:frame="1"/>
          <w:vertAlign w:val="superscript"/>
          <w:lang w:eastAsia="et-EE"/>
        </w:rPr>
        <w:t>1</w:t>
      </w:r>
      <w:r w:rsidRPr="00B167C3">
        <w:rPr>
          <w:rFonts w:ascii="Times New Roman" w:eastAsia="Times New Roman" w:hAnsi="Times New Roman" w:cs="Times New Roman"/>
          <w:color w:val="000000" w:themeColor="text1"/>
          <w:sz w:val="24"/>
          <w:szCs w:val="24"/>
          <w:bdr w:val="none" w:sz="0" w:space="0" w:color="auto" w:frame="1"/>
          <w:lang w:eastAsia="et-EE"/>
        </w:rPr>
        <w:t>) Käesoleva paragrahvi lõike</w:t>
      </w:r>
      <w:r w:rsidR="00F15FAC">
        <w:rPr>
          <w:rFonts w:ascii="Times New Roman" w:eastAsia="Times New Roman" w:hAnsi="Times New Roman" w:cs="Times New Roman"/>
          <w:color w:val="000000" w:themeColor="text1"/>
          <w:sz w:val="24"/>
          <w:szCs w:val="24"/>
          <w:bdr w:val="none" w:sz="0" w:space="0" w:color="auto" w:frame="1"/>
          <w:lang w:eastAsia="et-EE"/>
        </w:rPr>
        <w:t> </w:t>
      </w:r>
      <w:r w:rsidRPr="00B167C3">
        <w:rPr>
          <w:rFonts w:ascii="Times New Roman" w:eastAsia="Times New Roman" w:hAnsi="Times New Roman" w:cs="Times New Roman"/>
          <w:color w:val="000000" w:themeColor="text1"/>
          <w:sz w:val="24"/>
          <w:szCs w:val="24"/>
          <w:bdr w:val="none" w:sz="0" w:space="0" w:color="auto" w:frame="1"/>
          <w:lang w:eastAsia="et-EE"/>
        </w:rPr>
        <w:t>3 punktis</w:t>
      </w:r>
      <w:r w:rsidR="00F15FAC">
        <w:rPr>
          <w:rFonts w:ascii="Times New Roman" w:eastAsia="Times New Roman" w:hAnsi="Times New Roman" w:cs="Times New Roman"/>
          <w:color w:val="000000" w:themeColor="text1"/>
          <w:sz w:val="24"/>
          <w:szCs w:val="24"/>
          <w:bdr w:val="none" w:sz="0" w:space="0" w:color="auto" w:frame="1"/>
          <w:lang w:eastAsia="et-EE"/>
        </w:rPr>
        <w:t> </w:t>
      </w:r>
      <w:r w:rsidRPr="00B167C3">
        <w:rPr>
          <w:rFonts w:ascii="Times New Roman" w:eastAsia="Times New Roman" w:hAnsi="Times New Roman" w:cs="Times New Roman"/>
          <w:color w:val="000000" w:themeColor="text1"/>
          <w:sz w:val="24"/>
          <w:szCs w:val="24"/>
          <w:bdr w:val="none" w:sz="0" w:space="0" w:color="auto" w:frame="1"/>
          <w:lang w:eastAsia="et-EE"/>
        </w:rPr>
        <w:t>3 nimetatud nõusoleku andmise või sellest keeldumise eelduseks on Regionaal- ja Põllumajandusministeeriumi kooskõlastus.“;</w:t>
      </w:r>
    </w:p>
    <w:p w14:paraId="52AF8C79"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4CB1F171" w14:textId="40B9F059" w:rsidR="001516A2" w:rsidRPr="00B167C3" w:rsidRDefault="007D7251" w:rsidP="001516A2">
      <w:pPr>
        <w:contextualSpacing/>
        <w:jc w:val="both"/>
        <w:rPr>
          <w:rFonts w:ascii="Times New Roman" w:hAnsi="Times New Roman" w:cs="Times New Roman"/>
          <w:color w:val="000000" w:themeColor="text1"/>
          <w:sz w:val="24"/>
          <w:szCs w:val="24"/>
        </w:rPr>
      </w:pPr>
      <w:bookmarkStart w:id="111" w:name="_Hlk164074129"/>
      <w:r>
        <w:rPr>
          <w:rFonts w:ascii="Times New Roman" w:eastAsia="Times New Roman" w:hAnsi="Times New Roman" w:cs="Times New Roman"/>
          <w:b/>
          <w:bCs/>
          <w:color w:val="000000" w:themeColor="text1"/>
          <w:sz w:val="24"/>
          <w:szCs w:val="24"/>
          <w:bdr w:val="none" w:sz="0" w:space="0" w:color="auto" w:frame="1"/>
          <w:lang w:eastAsia="et-EE"/>
        </w:rPr>
        <w:t>8</w:t>
      </w:r>
      <w:r w:rsidR="001516A2" w:rsidRPr="00DD697F">
        <w:rPr>
          <w:rFonts w:ascii="Times New Roman" w:eastAsia="Times New Roman" w:hAnsi="Times New Roman" w:cs="Times New Roman"/>
          <w:b/>
          <w:bCs/>
          <w:color w:val="000000" w:themeColor="text1"/>
          <w:sz w:val="24"/>
          <w:szCs w:val="24"/>
          <w:bdr w:val="none" w:sz="0" w:space="0" w:color="auto" w:frame="1"/>
          <w:lang w:eastAsia="et-EE"/>
        </w:rPr>
        <w:t>)</w:t>
      </w:r>
      <w:r w:rsidR="001516A2" w:rsidRPr="00B167C3">
        <w:rPr>
          <w:rFonts w:ascii="Times New Roman" w:eastAsia="Times New Roman" w:hAnsi="Times New Roman" w:cs="Times New Roman"/>
          <w:color w:val="000000" w:themeColor="text1"/>
          <w:sz w:val="24"/>
          <w:szCs w:val="24"/>
          <w:bdr w:val="none" w:sz="0" w:space="0" w:color="auto" w:frame="1"/>
          <w:lang w:eastAsia="et-EE"/>
        </w:rPr>
        <w:t xml:space="preserve"> </w:t>
      </w:r>
      <w:bookmarkEnd w:id="111"/>
      <w:r w:rsidR="005235E9" w:rsidRPr="00B167C3">
        <w:rPr>
          <w:rFonts w:ascii="Times New Roman" w:hAnsi="Times New Roman" w:cs="Times New Roman"/>
          <w:color w:val="000000" w:themeColor="text1"/>
          <w:sz w:val="24"/>
          <w:szCs w:val="24"/>
        </w:rPr>
        <w:t>paragrahvi 91 lõikest 3 jä</w:t>
      </w:r>
      <w:r w:rsidR="00084240">
        <w:rPr>
          <w:rFonts w:ascii="Times New Roman" w:hAnsi="Times New Roman" w:cs="Times New Roman"/>
          <w:color w:val="000000" w:themeColor="text1"/>
          <w:sz w:val="24"/>
          <w:szCs w:val="24"/>
        </w:rPr>
        <w:t>e</w:t>
      </w:r>
      <w:r w:rsidR="005235E9" w:rsidRPr="00B167C3">
        <w:rPr>
          <w:rFonts w:ascii="Times New Roman" w:hAnsi="Times New Roman" w:cs="Times New Roman"/>
          <w:color w:val="000000" w:themeColor="text1"/>
          <w:sz w:val="24"/>
          <w:szCs w:val="24"/>
        </w:rPr>
        <w:t>ta</w:t>
      </w:r>
      <w:r w:rsidR="00084240">
        <w:rPr>
          <w:rFonts w:ascii="Times New Roman" w:hAnsi="Times New Roman" w:cs="Times New Roman"/>
          <w:color w:val="000000" w:themeColor="text1"/>
          <w:sz w:val="24"/>
          <w:szCs w:val="24"/>
        </w:rPr>
        <w:t>kse</w:t>
      </w:r>
      <w:r w:rsidR="005235E9" w:rsidRPr="00B167C3">
        <w:rPr>
          <w:rFonts w:ascii="Times New Roman" w:hAnsi="Times New Roman" w:cs="Times New Roman"/>
          <w:color w:val="000000" w:themeColor="text1"/>
          <w:sz w:val="24"/>
          <w:szCs w:val="24"/>
        </w:rPr>
        <w:t xml:space="preserve"> välja sõnad „valdkonna eest vastutavale ministrile ja“;</w:t>
      </w:r>
    </w:p>
    <w:p w14:paraId="07AF09DF" w14:textId="77777777" w:rsidR="00CF63DF" w:rsidRDefault="00CF63DF" w:rsidP="001516A2">
      <w:pPr>
        <w:shd w:val="clear" w:color="auto" w:fill="FFFFFF"/>
        <w:jc w:val="both"/>
        <w:outlineLvl w:val="2"/>
        <w:rPr>
          <w:rFonts w:ascii="Times New Roman" w:hAnsi="Times New Roman" w:cs="Times New Roman"/>
          <w:color w:val="000000" w:themeColor="text1"/>
          <w:sz w:val="24"/>
          <w:szCs w:val="24"/>
        </w:rPr>
      </w:pPr>
    </w:p>
    <w:p w14:paraId="61885CA2" w14:textId="15F4118D" w:rsidR="001516A2" w:rsidRPr="00B167C3" w:rsidRDefault="007D7251" w:rsidP="001516A2">
      <w:pPr>
        <w:shd w:val="clear" w:color="auto" w:fill="FFFFFF"/>
        <w:jc w:val="both"/>
        <w:outlineLvl w:val="2"/>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9</w:t>
      </w:r>
      <w:r w:rsidR="001516A2" w:rsidRPr="00DD697F">
        <w:rPr>
          <w:rFonts w:ascii="Times New Roman" w:hAnsi="Times New Roman" w:cs="Times New Roman"/>
          <w:b/>
          <w:bCs/>
          <w:color w:val="000000" w:themeColor="text1"/>
          <w:sz w:val="24"/>
          <w:szCs w:val="24"/>
        </w:rPr>
        <w:t>)</w:t>
      </w:r>
      <w:r w:rsidR="001516A2" w:rsidRPr="00B167C3">
        <w:rPr>
          <w:rFonts w:ascii="Times New Roman" w:hAnsi="Times New Roman" w:cs="Times New Roman"/>
          <w:color w:val="000000" w:themeColor="text1"/>
          <w:sz w:val="24"/>
          <w:szCs w:val="24"/>
        </w:rPr>
        <w:t xml:space="preserve"> paragrahvi</w:t>
      </w:r>
      <w:r w:rsidR="008E06B1">
        <w:rPr>
          <w:rFonts w:ascii="Times New Roman" w:hAnsi="Times New Roman" w:cs="Times New Roman"/>
          <w:color w:val="000000" w:themeColor="text1"/>
          <w:sz w:val="24"/>
          <w:szCs w:val="24"/>
        </w:rPr>
        <w:t> </w:t>
      </w:r>
      <w:r w:rsidR="001516A2" w:rsidRPr="00B167C3">
        <w:rPr>
          <w:rFonts w:ascii="Times New Roman" w:hAnsi="Times New Roman" w:cs="Times New Roman"/>
          <w:color w:val="000000" w:themeColor="text1"/>
          <w:sz w:val="24"/>
          <w:szCs w:val="24"/>
        </w:rPr>
        <w:t>92 lõike</w:t>
      </w:r>
      <w:r w:rsidR="008E06B1">
        <w:rPr>
          <w:rFonts w:ascii="Times New Roman" w:hAnsi="Times New Roman" w:cs="Times New Roman"/>
          <w:color w:val="000000" w:themeColor="text1"/>
          <w:sz w:val="24"/>
          <w:szCs w:val="24"/>
        </w:rPr>
        <w:t> </w:t>
      </w:r>
      <w:r w:rsidR="001516A2" w:rsidRPr="00B167C3">
        <w:rPr>
          <w:rFonts w:ascii="Times New Roman" w:hAnsi="Times New Roman" w:cs="Times New Roman"/>
          <w:color w:val="000000" w:themeColor="text1"/>
          <w:sz w:val="24"/>
          <w:szCs w:val="24"/>
        </w:rPr>
        <w:t xml:space="preserve">1 </w:t>
      </w:r>
      <w:r w:rsidR="00C072CD">
        <w:rPr>
          <w:rFonts w:ascii="Times New Roman" w:hAnsi="Times New Roman" w:cs="Times New Roman"/>
          <w:color w:val="000000" w:themeColor="text1"/>
          <w:sz w:val="24"/>
          <w:szCs w:val="24"/>
        </w:rPr>
        <w:t xml:space="preserve">teises lauses </w:t>
      </w:r>
      <w:r w:rsidR="001516A2" w:rsidRPr="00B167C3">
        <w:rPr>
          <w:rFonts w:ascii="Times New Roman" w:hAnsi="Times New Roman" w:cs="Times New Roman"/>
          <w:color w:val="000000" w:themeColor="text1"/>
          <w:sz w:val="24"/>
          <w:szCs w:val="24"/>
        </w:rPr>
        <w:t>asenda</w:t>
      </w:r>
      <w:r w:rsidR="00084240">
        <w:rPr>
          <w:rFonts w:ascii="Times New Roman" w:hAnsi="Times New Roman" w:cs="Times New Roman"/>
          <w:color w:val="000000" w:themeColor="text1"/>
          <w:sz w:val="24"/>
          <w:szCs w:val="24"/>
        </w:rPr>
        <w:t>t</w:t>
      </w:r>
      <w:r w:rsidR="001516A2"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001516A2" w:rsidRPr="00B167C3">
        <w:rPr>
          <w:rFonts w:ascii="Times New Roman" w:hAnsi="Times New Roman" w:cs="Times New Roman"/>
          <w:color w:val="000000" w:themeColor="text1"/>
          <w:sz w:val="24"/>
          <w:szCs w:val="24"/>
        </w:rPr>
        <w:t xml:space="preserve"> sõnad „valdkonna eest vastutavale ministrile“ </w:t>
      </w:r>
      <w:r w:rsidR="00084240">
        <w:rPr>
          <w:rFonts w:ascii="Times New Roman" w:hAnsi="Times New Roman" w:cs="Times New Roman"/>
          <w:color w:val="000000" w:themeColor="text1"/>
          <w:sz w:val="24"/>
          <w:szCs w:val="24"/>
        </w:rPr>
        <w:t>tekstios</w:t>
      </w:r>
      <w:r w:rsidR="001516A2" w:rsidRPr="00B167C3">
        <w:rPr>
          <w:rFonts w:ascii="Times New Roman" w:hAnsi="Times New Roman" w:cs="Times New Roman"/>
          <w:color w:val="000000" w:themeColor="text1"/>
          <w:sz w:val="24"/>
          <w:szCs w:val="24"/>
        </w:rPr>
        <w:t>aga „Maa- ja Ruumiametile“;</w:t>
      </w:r>
    </w:p>
    <w:p w14:paraId="475691DC" w14:textId="77777777" w:rsidR="001516A2" w:rsidRPr="00B167C3" w:rsidRDefault="001516A2" w:rsidP="001516A2">
      <w:pPr>
        <w:shd w:val="clear" w:color="auto" w:fill="FFFFFF"/>
        <w:jc w:val="both"/>
        <w:outlineLvl w:val="2"/>
        <w:rPr>
          <w:rFonts w:ascii="Times New Roman" w:hAnsi="Times New Roman" w:cs="Times New Roman"/>
          <w:color w:val="000000" w:themeColor="text1"/>
          <w:sz w:val="24"/>
          <w:szCs w:val="24"/>
        </w:rPr>
      </w:pPr>
    </w:p>
    <w:p w14:paraId="5F268B0C" w14:textId="4F5212A2" w:rsidR="001516A2" w:rsidRPr="00B167C3" w:rsidRDefault="007D7251" w:rsidP="001516A2">
      <w:pPr>
        <w:shd w:val="clear" w:color="auto" w:fill="FFFFFF"/>
        <w:jc w:val="both"/>
        <w:outlineLvl w:val="2"/>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10</w:t>
      </w:r>
      <w:r w:rsidR="001516A2" w:rsidRPr="00DD697F">
        <w:rPr>
          <w:rFonts w:ascii="Times New Roman" w:hAnsi="Times New Roman" w:cs="Times New Roman"/>
          <w:b/>
          <w:bCs/>
          <w:color w:val="000000" w:themeColor="text1"/>
          <w:sz w:val="24"/>
          <w:szCs w:val="24"/>
        </w:rPr>
        <w:t>)</w:t>
      </w:r>
      <w:r w:rsidR="001516A2" w:rsidRPr="00B167C3">
        <w:rPr>
          <w:rFonts w:ascii="Times New Roman" w:hAnsi="Times New Roman" w:cs="Times New Roman"/>
          <w:color w:val="000000" w:themeColor="text1"/>
          <w:sz w:val="24"/>
          <w:szCs w:val="24"/>
        </w:rPr>
        <w:t xml:space="preserve"> paragrahvi 99 lõikes 2 asenda</w:t>
      </w:r>
      <w:r w:rsidR="00084240">
        <w:rPr>
          <w:rFonts w:ascii="Times New Roman" w:hAnsi="Times New Roman" w:cs="Times New Roman"/>
          <w:color w:val="000000" w:themeColor="text1"/>
          <w:sz w:val="24"/>
          <w:szCs w:val="24"/>
        </w:rPr>
        <w:t>takse</w:t>
      </w:r>
      <w:r w:rsidR="001516A2" w:rsidRPr="00B167C3">
        <w:rPr>
          <w:rFonts w:ascii="Times New Roman" w:hAnsi="Times New Roman" w:cs="Times New Roman"/>
          <w:color w:val="000000" w:themeColor="text1"/>
          <w:sz w:val="24"/>
          <w:szCs w:val="24"/>
        </w:rPr>
        <w:t xml:space="preserve"> sõnad „valdkonna eest vastutav minister“ </w:t>
      </w:r>
      <w:r w:rsidR="00084240">
        <w:rPr>
          <w:rFonts w:ascii="Times New Roman" w:hAnsi="Times New Roman" w:cs="Times New Roman"/>
          <w:color w:val="000000" w:themeColor="text1"/>
          <w:sz w:val="24"/>
          <w:szCs w:val="24"/>
        </w:rPr>
        <w:t>tekstios</w:t>
      </w:r>
      <w:r w:rsidR="001516A2" w:rsidRPr="00B167C3">
        <w:rPr>
          <w:rFonts w:ascii="Times New Roman" w:hAnsi="Times New Roman" w:cs="Times New Roman"/>
          <w:color w:val="000000" w:themeColor="text1"/>
          <w:sz w:val="24"/>
          <w:szCs w:val="24"/>
        </w:rPr>
        <w:t>aga „Maa- ja Ruumiamet“;</w:t>
      </w:r>
    </w:p>
    <w:p w14:paraId="64B13B4D"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7E3CE10B" w14:textId="12D4D83B" w:rsidR="001516A2" w:rsidRPr="00B167C3" w:rsidRDefault="007D7251" w:rsidP="001516A2">
      <w:pPr>
        <w:contextualSpacing/>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11</w:t>
      </w:r>
      <w:r w:rsidR="001516A2" w:rsidRPr="00DD697F">
        <w:rPr>
          <w:rFonts w:ascii="Times New Roman" w:hAnsi="Times New Roman" w:cs="Times New Roman"/>
          <w:b/>
          <w:bCs/>
          <w:color w:val="000000" w:themeColor="text1"/>
          <w:sz w:val="24"/>
          <w:szCs w:val="24"/>
        </w:rPr>
        <w:t>)</w:t>
      </w:r>
      <w:r w:rsidR="001516A2" w:rsidRPr="00B167C3">
        <w:rPr>
          <w:rFonts w:ascii="Times New Roman" w:hAnsi="Times New Roman" w:cs="Times New Roman"/>
          <w:color w:val="000000" w:themeColor="text1"/>
          <w:sz w:val="24"/>
          <w:szCs w:val="24"/>
        </w:rPr>
        <w:t xml:space="preserve"> paragrahvi</w:t>
      </w:r>
      <w:r w:rsidR="000339A8">
        <w:rPr>
          <w:rFonts w:ascii="Times New Roman" w:hAnsi="Times New Roman" w:cs="Times New Roman"/>
          <w:color w:val="000000" w:themeColor="text1"/>
          <w:sz w:val="24"/>
          <w:szCs w:val="24"/>
        </w:rPr>
        <w:t> </w:t>
      </w:r>
      <w:r w:rsidR="001516A2" w:rsidRPr="00B167C3">
        <w:rPr>
          <w:rFonts w:ascii="Times New Roman" w:hAnsi="Times New Roman" w:cs="Times New Roman"/>
          <w:color w:val="000000" w:themeColor="text1"/>
          <w:sz w:val="24"/>
          <w:szCs w:val="24"/>
        </w:rPr>
        <w:t>121 lõike</w:t>
      </w:r>
      <w:r w:rsidR="000339A8">
        <w:rPr>
          <w:rFonts w:ascii="Times New Roman" w:hAnsi="Times New Roman" w:cs="Times New Roman"/>
          <w:color w:val="000000" w:themeColor="text1"/>
          <w:sz w:val="24"/>
          <w:szCs w:val="24"/>
        </w:rPr>
        <w:t> </w:t>
      </w:r>
      <w:r w:rsidR="001516A2" w:rsidRPr="00B167C3">
        <w:rPr>
          <w:rFonts w:ascii="Times New Roman" w:hAnsi="Times New Roman" w:cs="Times New Roman"/>
          <w:color w:val="000000" w:themeColor="text1"/>
          <w:sz w:val="24"/>
          <w:szCs w:val="24"/>
        </w:rPr>
        <w:t xml:space="preserve">1 </w:t>
      </w:r>
      <w:r w:rsidR="009962DD">
        <w:rPr>
          <w:rFonts w:ascii="Times New Roman" w:hAnsi="Times New Roman" w:cs="Times New Roman"/>
          <w:color w:val="000000" w:themeColor="text1"/>
          <w:sz w:val="24"/>
          <w:szCs w:val="24"/>
        </w:rPr>
        <w:t xml:space="preserve">esimeses lauses </w:t>
      </w:r>
      <w:r w:rsidR="001516A2" w:rsidRPr="00B167C3">
        <w:rPr>
          <w:rFonts w:ascii="Times New Roman" w:hAnsi="Times New Roman" w:cs="Times New Roman"/>
          <w:color w:val="000000" w:themeColor="text1"/>
          <w:sz w:val="24"/>
          <w:szCs w:val="24"/>
        </w:rPr>
        <w:t>asenda</w:t>
      </w:r>
      <w:r w:rsidR="00084240">
        <w:rPr>
          <w:rFonts w:ascii="Times New Roman" w:hAnsi="Times New Roman" w:cs="Times New Roman"/>
          <w:color w:val="000000" w:themeColor="text1"/>
          <w:sz w:val="24"/>
          <w:szCs w:val="24"/>
        </w:rPr>
        <w:t>t</w:t>
      </w:r>
      <w:r w:rsidR="001516A2" w:rsidRPr="00B167C3">
        <w:rPr>
          <w:rFonts w:ascii="Times New Roman" w:hAnsi="Times New Roman" w:cs="Times New Roman"/>
          <w:color w:val="000000" w:themeColor="text1"/>
          <w:sz w:val="24"/>
          <w:szCs w:val="24"/>
        </w:rPr>
        <w:t>a</w:t>
      </w:r>
      <w:r w:rsidR="00084240">
        <w:rPr>
          <w:rFonts w:ascii="Times New Roman" w:hAnsi="Times New Roman" w:cs="Times New Roman"/>
          <w:color w:val="000000" w:themeColor="text1"/>
          <w:sz w:val="24"/>
          <w:szCs w:val="24"/>
        </w:rPr>
        <w:t>kse</w:t>
      </w:r>
      <w:r w:rsidR="001516A2"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w:t>
      </w:r>
      <w:r w:rsidR="001516A2" w:rsidRPr="00B167C3">
        <w:rPr>
          <w:rFonts w:ascii="Times New Roman" w:hAnsi="Times New Roman" w:cs="Times New Roman"/>
          <w:color w:val="000000" w:themeColor="text1"/>
          <w:sz w:val="24"/>
          <w:szCs w:val="24"/>
        </w:rPr>
        <w:t xml:space="preserve">a „Regionaal- ja Põllumajandusministeeriumile“ </w:t>
      </w:r>
      <w:r w:rsidR="00084240">
        <w:rPr>
          <w:rFonts w:ascii="Times New Roman" w:hAnsi="Times New Roman" w:cs="Times New Roman"/>
          <w:color w:val="000000" w:themeColor="text1"/>
          <w:sz w:val="24"/>
          <w:szCs w:val="24"/>
        </w:rPr>
        <w:t>tekstios</w:t>
      </w:r>
      <w:r w:rsidR="001516A2" w:rsidRPr="00B167C3">
        <w:rPr>
          <w:rFonts w:ascii="Times New Roman" w:hAnsi="Times New Roman" w:cs="Times New Roman"/>
          <w:color w:val="000000" w:themeColor="text1"/>
          <w:sz w:val="24"/>
          <w:szCs w:val="24"/>
        </w:rPr>
        <w:t>aga „Maa- ja Ruumiametile“;</w:t>
      </w:r>
    </w:p>
    <w:p w14:paraId="00926EAB"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0CAC396A" w14:textId="0A780C94"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eastAsia="Times New Roman" w:hAnsi="Times New Roman" w:cs="Times New Roman"/>
          <w:b/>
          <w:bCs/>
          <w:color w:val="000000" w:themeColor="text1"/>
          <w:sz w:val="24"/>
          <w:szCs w:val="24"/>
          <w:bdr w:val="none" w:sz="0" w:space="0" w:color="auto" w:frame="1"/>
          <w:lang w:eastAsia="et-EE"/>
        </w:rPr>
        <w:t>1</w:t>
      </w:r>
      <w:r w:rsidR="007D7251">
        <w:rPr>
          <w:rFonts w:ascii="Times New Roman" w:eastAsia="Times New Roman" w:hAnsi="Times New Roman" w:cs="Times New Roman"/>
          <w:b/>
          <w:bCs/>
          <w:color w:val="000000" w:themeColor="text1"/>
          <w:sz w:val="24"/>
          <w:szCs w:val="24"/>
          <w:bdr w:val="none" w:sz="0" w:space="0" w:color="auto" w:frame="1"/>
          <w:lang w:eastAsia="et-EE"/>
        </w:rPr>
        <w:t>2</w:t>
      </w:r>
      <w:r w:rsidRPr="00DD697F">
        <w:rPr>
          <w:rFonts w:ascii="Times New Roman" w:eastAsia="Times New Roman" w:hAnsi="Times New Roman" w:cs="Times New Roman"/>
          <w:b/>
          <w:bCs/>
          <w:color w:val="000000" w:themeColor="text1"/>
          <w:sz w:val="24"/>
          <w:szCs w:val="24"/>
          <w:bdr w:val="none" w:sz="0" w:space="0" w:color="auto" w:frame="1"/>
          <w:lang w:eastAsia="et-EE"/>
        </w:rPr>
        <w:t>)</w:t>
      </w:r>
      <w:r w:rsidRPr="00B167C3">
        <w:rPr>
          <w:rFonts w:ascii="Times New Roman" w:eastAsia="Times New Roman" w:hAnsi="Times New Roman" w:cs="Times New Roman"/>
          <w:color w:val="000000" w:themeColor="text1"/>
          <w:sz w:val="24"/>
          <w:szCs w:val="24"/>
          <w:bdr w:val="none" w:sz="0" w:space="0" w:color="auto" w:frame="1"/>
          <w:lang w:eastAsia="et-EE"/>
        </w:rPr>
        <w:t xml:space="preserve"> paragrahvi 121 t</w:t>
      </w:r>
      <w:r w:rsidRPr="00B167C3">
        <w:rPr>
          <w:rFonts w:ascii="Times New Roman" w:hAnsi="Times New Roman" w:cs="Times New Roman"/>
          <w:color w:val="000000" w:themeColor="text1"/>
          <w:sz w:val="24"/>
          <w:szCs w:val="24"/>
        </w:rPr>
        <w:t>äiendatakse lõikega 3¹ järgmises sõnastuses:</w:t>
      </w:r>
    </w:p>
    <w:p w14:paraId="46236030" w14:textId="77777777" w:rsidR="001516A2" w:rsidRPr="00B167C3" w:rsidRDefault="001516A2" w:rsidP="001516A2">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p>
    <w:p w14:paraId="562DFE1F" w14:textId="484ABC4F" w:rsidR="001516A2" w:rsidRPr="00B167C3" w:rsidRDefault="001516A2" w:rsidP="001516A2">
      <w:pPr>
        <w:shd w:val="clear" w:color="auto" w:fill="FFFFFF"/>
        <w:jc w:val="both"/>
        <w:rPr>
          <w:rFonts w:ascii="Times New Roman" w:eastAsia="Times New Roman" w:hAnsi="Times New Roman" w:cs="Times New Roman"/>
          <w:color w:val="000000" w:themeColor="text1"/>
          <w:sz w:val="24"/>
          <w:szCs w:val="24"/>
          <w:bdr w:val="none" w:sz="0" w:space="0" w:color="auto" w:frame="1"/>
          <w:lang w:eastAsia="et-EE"/>
        </w:rPr>
      </w:pPr>
      <w:r w:rsidRPr="00B167C3">
        <w:rPr>
          <w:rFonts w:ascii="Times New Roman" w:eastAsia="Times New Roman" w:hAnsi="Times New Roman" w:cs="Times New Roman"/>
          <w:color w:val="000000" w:themeColor="text1"/>
          <w:sz w:val="24"/>
          <w:szCs w:val="24"/>
          <w:bdr w:val="none" w:sz="0" w:space="0" w:color="auto" w:frame="1"/>
          <w:lang w:eastAsia="et-EE"/>
        </w:rPr>
        <w:t>„(3</w:t>
      </w:r>
      <w:r w:rsidRPr="00B167C3">
        <w:rPr>
          <w:rFonts w:ascii="Times New Roman" w:eastAsia="Times New Roman" w:hAnsi="Times New Roman" w:cs="Times New Roman"/>
          <w:color w:val="000000" w:themeColor="text1"/>
          <w:sz w:val="24"/>
          <w:szCs w:val="24"/>
          <w:bdr w:val="none" w:sz="0" w:space="0" w:color="auto" w:frame="1"/>
          <w:vertAlign w:val="superscript"/>
          <w:lang w:eastAsia="et-EE"/>
        </w:rPr>
        <w:t>1</w:t>
      </w:r>
      <w:r w:rsidRPr="00B167C3">
        <w:rPr>
          <w:rFonts w:ascii="Times New Roman" w:eastAsia="Times New Roman" w:hAnsi="Times New Roman" w:cs="Times New Roman"/>
          <w:color w:val="000000" w:themeColor="text1"/>
          <w:sz w:val="24"/>
          <w:szCs w:val="24"/>
          <w:bdr w:val="none" w:sz="0" w:space="0" w:color="auto" w:frame="1"/>
          <w:lang w:eastAsia="et-EE"/>
        </w:rPr>
        <w:t>) Käesoleva paragrahvi lõike</w:t>
      </w:r>
      <w:r w:rsidR="001E1C6D">
        <w:rPr>
          <w:rFonts w:ascii="Times New Roman" w:eastAsia="Times New Roman" w:hAnsi="Times New Roman" w:cs="Times New Roman"/>
          <w:color w:val="000000" w:themeColor="text1"/>
          <w:sz w:val="24"/>
          <w:szCs w:val="24"/>
          <w:bdr w:val="none" w:sz="0" w:space="0" w:color="auto" w:frame="1"/>
          <w:lang w:eastAsia="et-EE"/>
        </w:rPr>
        <w:t> </w:t>
      </w:r>
      <w:r w:rsidRPr="00B167C3">
        <w:rPr>
          <w:rFonts w:ascii="Times New Roman" w:eastAsia="Times New Roman" w:hAnsi="Times New Roman" w:cs="Times New Roman"/>
          <w:color w:val="000000" w:themeColor="text1"/>
          <w:sz w:val="24"/>
          <w:szCs w:val="24"/>
          <w:bdr w:val="none" w:sz="0" w:space="0" w:color="auto" w:frame="1"/>
          <w:lang w:eastAsia="et-EE"/>
        </w:rPr>
        <w:t>3 punktis</w:t>
      </w:r>
      <w:r w:rsidR="001E1C6D">
        <w:rPr>
          <w:rFonts w:ascii="Times New Roman" w:eastAsia="Times New Roman" w:hAnsi="Times New Roman" w:cs="Times New Roman"/>
          <w:color w:val="000000" w:themeColor="text1"/>
          <w:sz w:val="24"/>
          <w:szCs w:val="24"/>
          <w:bdr w:val="none" w:sz="0" w:space="0" w:color="auto" w:frame="1"/>
          <w:lang w:eastAsia="et-EE"/>
        </w:rPr>
        <w:t> </w:t>
      </w:r>
      <w:r w:rsidRPr="00B167C3">
        <w:rPr>
          <w:rFonts w:ascii="Times New Roman" w:eastAsia="Times New Roman" w:hAnsi="Times New Roman" w:cs="Times New Roman"/>
          <w:color w:val="000000" w:themeColor="text1"/>
          <w:sz w:val="24"/>
          <w:szCs w:val="24"/>
          <w:bdr w:val="none" w:sz="0" w:space="0" w:color="auto" w:frame="1"/>
          <w:lang w:eastAsia="et-EE"/>
        </w:rPr>
        <w:t>3 nimetatud nõusoleku andmise või sellest keeldumise eelduseks on Regionaal- ja Põllumajandusministeeriumi kooskõlastus.“</w:t>
      </w:r>
      <w:r w:rsidR="00E2032E">
        <w:rPr>
          <w:rFonts w:ascii="Times New Roman" w:eastAsia="Times New Roman" w:hAnsi="Times New Roman" w:cs="Times New Roman"/>
          <w:color w:val="000000" w:themeColor="text1"/>
          <w:sz w:val="24"/>
          <w:szCs w:val="24"/>
          <w:bdr w:val="none" w:sz="0" w:space="0" w:color="auto" w:frame="1"/>
          <w:lang w:eastAsia="et-EE"/>
        </w:rPr>
        <w:t>;</w:t>
      </w:r>
    </w:p>
    <w:p w14:paraId="3D7AC3FA" w14:textId="77777777" w:rsidR="001516A2" w:rsidRPr="00B167C3" w:rsidRDefault="001516A2" w:rsidP="001516A2">
      <w:pPr>
        <w:contextualSpacing/>
        <w:jc w:val="both"/>
        <w:rPr>
          <w:rFonts w:ascii="Times New Roman" w:eastAsia="Times New Roman" w:hAnsi="Times New Roman" w:cs="Times New Roman"/>
          <w:color w:val="000000" w:themeColor="text1"/>
          <w:sz w:val="24"/>
          <w:szCs w:val="24"/>
          <w:bdr w:val="none" w:sz="0" w:space="0" w:color="auto" w:frame="1"/>
          <w:lang w:eastAsia="et-EE"/>
        </w:rPr>
      </w:pPr>
    </w:p>
    <w:p w14:paraId="29BD2A0F" w14:textId="7626F498"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1</w:t>
      </w:r>
      <w:r w:rsidR="007D7251">
        <w:rPr>
          <w:rFonts w:ascii="Times New Roman" w:hAnsi="Times New Roman" w:cs="Times New Roman"/>
          <w:b/>
          <w:bCs/>
          <w:color w:val="000000" w:themeColor="text1"/>
          <w:sz w:val="24"/>
          <w:szCs w:val="24"/>
        </w:rPr>
        <w:t>3</w:t>
      </w:r>
      <w:r w:rsidRPr="00DD697F">
        <w:rPr>
          <w:rFonts w:ascii="Times New Roman" w:hAnsi="Times New Roman" w:cs="Times New Roman"/>
          <w:b/>
          <w:bCs/>
          <w:color w:val="000000" w:themeColor="text1"/>
          <w:sz w:val="24"/>
          <w:szCs w:val="24"/>
        </w:rPr>
        <w:t>)</w:t>
      </w:r>
      <w:r w:rsidRPr="00B167C3">
        <w:rPr>
          <w:rFonts w:ascii="Times New Roman" w:hAnsi="Times New Roman" w:cs="Times New Roman"/>
          <w:color w:val="000000" w:themeColor="text1"/>
          <w:sz w:val="24"/>
          <w:szCs w:val="24"/>
        </w:rPr>
        <w:t xml:space="preserve"> paragrahvi 122 lõikest 7 jä</w:t>
      </w:r>
      <w:r w:rsidR="00084240">
        <w:rPr>
          <w:rFonts w:ascii="Times New Roman" w:hAnsi="Times New Roman" w:cs="Times New Roman"/>
          <w:color w:val="000000" w:themeColor="text1"/>
          <w:sz w:val="24"/>
          <w:szCs w:val="24"/>
        </w:rPr>
        <w:t>e</w:t>
      </w:r>
      <w:r w:rsidRPr="00B167C3">
        <w:rPr>
          <w:rFonts w:ascii="Times New Roman" w:hAnsi="Times New Roman" w:cs="Times New Roman"/>
          <w:color w:val="000000" w:themeColor="text1"/>
          <w:sz w:val="24"/>
          <w:szCs w:val="24"/>
        </w:rPr>
        <w:t>ta</w:t>
      </w:r>
      <w:r w:rsidR="00084240">
        <w:rPr>
          <w:rFonts w:ascii="Times New Roman" w:hAnsi="Times New Roman" w:cs="Times New Roman"/>
          <w:color w:val="000000" w:themeColor="text1"/>
          <w:sz w:val="24"/>
          <w:szCs w:val="24"/>
        </w:rPr>
        <w:t>kse</w:t>
      </w:r>
      <w:r w:rsidRPr="00B167C3">
        <w:rPr>
          <w:rFonts w:ascii="Times New Roman" w:hAnsi="Times New Roman" w:cs="Times New Roman"/>
          <w:color w:val="000000" w:themeColor="text1"/>
          <w:sz w:val="24"/>
          <w:szCs w:val="24"/>
        </w:rPr>
        <w:t xml:space="preserve"> välja sõnad „valdkonna eest vastutavale ministrile ja“;</w:t>
      </w:r>
    </w:p>
    <w:p w14:paraId="59034BED"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6E84B210" w14:textId="4D6AD43F" w:rsidR="001516A2" w:rsidRPr="00B167C3" w:rsidRDefault="001516A2" w:rsidP="001516A2">
      <w:pPr>
        <w:contextualSpacing/>
        <w:jc w:val="both"/>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1</w:t>
      </w:r>
      <w:r w:rsidR="007D7251">
        <w:rPr>
          <w:rFonts w:ascii="Times New Roman" w:hAnsi="Times New Roman" w:cs="Times New Roman"/>
          <w:b/>
          <w:bCs/>
          <w:color w:val="000000" w:themeColor="text1"/>
          <w:sz w:val="24"/>
          <w:szCs w:val="24"/>
        </w:rPr>
        <w:t>4</w:t>
      </w:r>
      <w:r w:rsidRPr="00DD697F">
        <w:rPr>
          <w:rFonts w:ascii="Times New Roman" w:hAnsi="Times New Roman" w:cs="Times New Roman"/>
          <w:b/>
          <w:bCs/>
          <w:color w:val="000000" w:themeColor="text1"/>
          <w:sz w:val="24"/>
          <w:szCs w:val="24"/>
        </w:rPr>
        <w:t>)</w:t>
      </w:r>
      <w:r w:rsidRPr="00B167C3">
        <w:rPr>
          <w:rFonts w:ascii="Times New Roman" w:hAnsi="Times New Roman" w:cs="Times New Roman"/>
          <w:color w:val="000000" w:themeColor="text1"/>
          <w:sz w:val="24"/>
          <w:szCs w:val="24"/>
        </w:rPr>
        <w:t xml:space="preserve"> paragrahvi</w:t>
      </w:r>
      <w:r w:rsidR="00B6218D">
        <w:rPr>
          <w:rFonts w:ascii="Times New Roman" w:hAnsi="Times New Roman" w:cs="Times New Roman"/>
          <w:color w:val="000000" w:themeColor="text1"/>
          <w:sz w:val="24"/>
          <w:szCs w:val="24"/>
        </w:rPr>
        <w:t> </w:t>
      </w:r>
      <w:r w:rsidRPr="00B167C3">
        <w:rPr>
          <w:rFonts w:ascii="Times New Roman" w:hAnsi="Times New Roman" w:cs="Times New Roman"/>
          <w:color w:val="000000" w:themeColor="text1"/>
          <w:sz w:val="24"/>
          <w:szCs w:val="24"/>
        </w:rPr>
        <w:t>138 lõike</w:t>
      </w:r>
      <w:r w:rsidR="00B6218D">
        <w:rPr>
          <w:rFonts w:ascii="Times New Roman" w:hAnsi="Times New Roman" w:cs="Times New Roman"/>
          <w:color w:val="000000" w:themeColor="text1"/>
          <w:sz w:val="24"/>
          <w:szCs w:val="24"/>
        </w:rPr>
        <w:t> </w:t>
      </w:r>
      <w:r w:rsidRPr="00B167C3">
        <w:rPr>
          <w:rFonts w:ascii="Times New Roman" w:hAnsi="Times New Roman" w:cs="Times New Roman"/>
          <w:color w:val="000000" w:themeColor="text1"/>
          <w:sz w:val="24"/>
          <w:szCs w:val="24"/>
        </w:rPr>
        <w:t xml:space="preserve">1 </w:t>
      </w:r>
      <w:r w:rsidR="00C3603D">
        <w:rPr>
          <w:rFonts w:ascii="Times New Roman" w:hAnsi="Times New Roman" w:cs="Times New Roman"/>
          <w:color w:val="000000" w:themeColor="text1"/>
          <w:sz w:val="24"/>
          <w:szCs w:val="24"/>
        </w:rPr>
        <w:t xml:space="preserve">esimeses lauses </w:t>
      </w:r>
      <w:r w:rsidRPr="00B167C3">
        <w:rPr>
          <w:rFonts w:ascii="Times New Roman" w:hAnsi="Times New Roman" w:cs="Times New Roman"/>
          <w:color w:val="000000" w:themeColor="text1"/>
          <w:sz w:val="24"/>
          <w:szCs w:val="24"/>
        </w:rPr>
        <w:t>asenda</w:t>
      </w:r>
      <w:r w:rsidR="00084240">
        <w:rPr>
          <w:rFonts w:ascii="Times New Roman" w:hAnsi="Times New Roman" w:cs="Times New Roman"/>
          <w:color w:val="000000" w:themeColor="text1"/>
          <w:sz w:val="24"/>
          <w:szCs w:val="24"/>
        </w:rPr>
        <w:t>takse</w:t>
      </w:r>
      <w:r w:rsidRPr="00B167C3">
        <w:rPr>
          <w:rFonts w:ascii="Times New Roman" w:hAnsi="Times New Roman" w:cs="Times New Roman"/>
          <w:color w:val="000000" w:themeColor="text1"/>
          <w:sz w:val="24"/>
          <w:szCs w:val="24"/>
        </w:rPr>
        <w:t xml:space="preserv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 „Regionaal- ja Põllumajandusministeeriumile“ </w:t>
      </w:r>
      <w:r w:rsidR="00084240">
        <w:rPr>
          <w:rFonts w:ascii="Times New Roman" w:hAnsi="Times New Roman" w:cs="Times New Roman"/>
          <w:color w:val="000000" w:themeColor="text1"/>
          <w:sz w:val="24"/>
          <w:szCs w:val="24"/>
        </w:rPr>
        <w:t>tekstiosa</w:t>
      </w:r>
      <w:r w:rsidRPr="00B167C3">
        <w:rPr>
          <w:rFonts w:ascii="Times New Roman" w:hAnsi="Times New Roman" w:cs="Times New Roman"/>
          <w:color w:val="000000" w:themeColor="text1"/>
          <w:sz w:val="24"/>
          <w:szCs w:val="24"/>
        </w:rPr>
        <w:t xml:space="preserve">ga „Maa- ja Ruumiametile“; </w:t>
      </w:r>
    </w:p>
    <w:p w14:paraId="73B01063" w14:textId="77777777" w:rsidR="001516A2" w:rsidRPr="00B167C3" w:rsidRDefault="001516A2" w:rsidP="001516A2">
      <w:pPr>
        <w:contextualSpacing/>
        <w:jc w:val="both"/>
        <w:rPr>
          <w:rFonts w:ascii="Times New Roman" w:hAnsi="Times New Roman" w:cs="Times New Roman"/>
          <w:color w:val="000000" w:themeColor="text1"/>
          <w:sz w:val="24"/>
          <w:szCs w:val="24"/>
        </w:rPr>
      </w:pPr>
    </w:p>
    <w:p w14:paraId="5E0EA189" w14:textId="165D64AF" w:rsidR="007D7251" w:rsidRDefault="001516A2">
      <w:pPr>
        <w:rPr>
          <w:rFonts w:ascii="Times New Roman" w:hAnsi="Times New Roman" w:cs="Times New Roman"/>
          <w:color w:val="000000" w:themeColor="text1"/>
          <w:sz w:val="24"/>
          <w:szCs w:val="24"/>
        </w:rPr>
      </w:pPr>
      <w:r w:rsidRPr="00DD697F">
        <w:rPr>
          <w:rFonts w:ascii="Times New Roman" w:hAnsi="Times New Roman" w:cs="Times New Roman"/>
          <w:b/>
          <w:bCs/>
          <w:color w:val="000000" w:themeColor="text1"/>
          <w:sz w:val="24"/>
          <w:szCs w:val="24"/>
        </w:rPr>
        <w:t>1</w:t>
      </w:r>
      <w:r w:rsidR="007D7251">
        <w:rPr>
          <w:rFonts w:ascii="Times New Roman" w:hAnsi="Times New Roman" w:cs="Times New Roman"/>
          <w:b/>
          <w:bCs/>
          <w:color w:val="000000" w:themeColor="text1"/>
          <w:sz w:val="24"/>
          <w:szCs w:val="24"/>
        </w:rPr>
        <w:t>5</w:t>
      </w:r>
      <w:r w:rsidRPr="00DD697F">
        <w:rPr>
          <w:rFonts w:ascii="Times New Roman" w:hAnsi="Times New Roman" w:cs="Times New Roman"/>
          <w:b/>
          <w:bCs/>
          <w:color w:val="000000" w:themeColor="text1"/>
          <w:sz w:val="24"/>
          <w:szCs w:val="24"/>
        </w:rPr>
        <w:t>)</w:t>
      </w:r>
      <w:r w:rsidRPr="00B167C3">
        <w:rPr>
          <w:rFonts w:ascii="Times New Roman" w:hAnsi="Times New Roman" w:cs="Times New Roman"/>
          <w:color w:val="000000" w:themeColor="text1"/>
          <w:sz w:val="24"/>
          <w:szCs w:val="24"/>
        </w:rPr>
        <w:t xml:space="preserve"> paragrahvi 139 lõikest 4 jä</w:t>
      </w:r>
      <w:r w:rsidR="00084240">
        <w:rPr>
          <w:rFonts w:ascii="Times New Roman" w:hAnsi="Times New Roman" w:cs="Times New Roman"/>
          <w:color w:val="000000" w:themeColor="text1"/>
          <w:sz w:val="24"/>
          <w:szCs w:val="24"/>
        </w:rPr>
        <w:t>e</w:t>
      </w:r>
      <w:r w:rsidRPr="00B167C3">
        <w:rPr>
          <w:rFonts w:ascii="Times New Roman" w:hAnsi="Times New Roman" w:cs="Times New Roman"/>
          <w:color w:val="000000" w:themeColor="text1"/>
          <w:sz w:val="24"/>
          <w:szCs w:val="24"/>
        </w:rPr>
        <w:t>t</w:t>
      </w:r>
      <w:r w:rsidR="00084240">
        <w:rPr>
          <w:rFonts w:ascii="Times New Roman" w:hAnsi="Times New Roman" w:cs="Times New Roman"/>
          <w:color w:val="000000" w:themeColor="text1"/>
          <w:sz w:val="24"/>
          <w:szCs w:val="24"/>
        </w:rPr>
        <w:t>akse</w:t>
      </w:r>
      <w:r w:rsidRPr="00B167C3">
        <w:rPr>
          <w:rFonts w:ascii="Times New Roman" w:hAnsi="Times New Roman" w:cs="Times New Roman"/>
          <w:color w:val="000000" w:themeColor="text1"/>
          <w:sz w:val="24"/>
          <w:szCs w:val="24"/>
        </w:rPr>
        <w:t xml:space="preserve"> välja sõnad „valdkonna eest vastutavale ministrile ja“</w:t>
      </w:r>
      <w:r w:rsidR="007D7251">
        <w:rPr>
          <w:rFonts w:ascii="Times New Roman" w:hAnsi="Times New Roman" w:cs="Times New Roman"/>
          <w:color w:val="000000" w:themeColor="text1"/>
          <w:sz w:val="24"/>
          <w:szCs w:val="24"/>
        </w:rPr>
        <w:t>.</w:t>
      </w:r>
    </w:p>
    <w:p w14:paraId="484C95DB" w14:textId="77777777" w:rsidR="007D7251" w:rsidRDefault="007D7251">
      <w:pPr>
        <w:rPr>
          <w:rFonts w:ascii="Times New Roman" w:hAnsi="Times New Roman" w:cs="Times New Roman"/>
          <w:color w:val="000000" w:themeColor="text1"/>
          <w:sz w:val="24"/>
          <w:szCs w:val="24"/>
        </w:rPr>
      </w:pPr>
    </w:p>
    <w:p w14:paraId="147C5710" w14:textId="17EC415A" w:rsidR="002A5DA3"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 xml:space="preserve">§ </w:t>
      </w:r>
      <w:bookmarkStart w:id="112" w:name="_Hlk156922354"/>
      <w:r w:rsidR="004C3743">
        <w:rPr>
          <w:rFonts w:ascii="Times New Roman" w:hAnsi="Times New Roman" w:cs="Times New Roman"/>
          <w:b/>
          <w:bCs/>
          <w:sz w:val="24"/>
          <w:szCs w:val="24"/>
        </w:rPr>
        <w:t>20</w:t>
      </w:r>
      <w:r w:rsidR="00770BD8">
        <w:rPr>
          <w:rFonts w:ascii="Times New Roman" w:hAnsi="Times New Roman" w:cs="Times New Roman"/>
          <w:b/>
          <w:bCs/>
          <w:sz w:val="24"/>
          <w:szCs w:val="24"/>
        </w:rPr>
        <w:t xml:space="preserve">. </w:t>
      </w:r>
      <w:r w:rsidR="009078D2" w:rsidRPr="00BF51EC">
        <w:rPr>
          <w:rFonts w:ascii="Times New Roman" w:hAnsi="Times New Roman" w:cs="Times New Roman"/>
          <w:b/>
          <w:bCs/>
          <w:sz w:val="24"/>
          <w:szCs w:val="24"/>
        </w:rPr>
        <w:t>Riigivaraseaduse</w:t>
      </w:r>
      <w:bookmarkEnd w:id="112"/>
      <w:r w:rsidR="009078D2" w:rsidRPr="00BF51EC">
        <w:rPr>
          <w:rFonts w:ascii="Times New Roman" w:hAnsi="Times New Roman" w:cs="Times New Roman"/>
          <w:b/>
          <w:bCs/>
          <w:sz w:val="24"/>
          <w:szCs w:val="24"/>
        </w:rPr>
        <w:t xml:space="preserve"> muutmine</w:t>
      </w:r>
    </w:p>
    <w:p w14:paraId="0C051840" w14:textId="77777777" w:rsidR="009078D2" w:rsidRPr="00BF51EC" w:rsidRDefault="009078D2">
      <w:pPr>
        <w:rPr>
          <w:rFonts w:ascii="Times New Roman" w:hAnsi="Times New Roman" w:cs="Times New Roman"/>
          <w:b/>
          <w:bCs/>
          <w:sz w:val="24"/>
          <w:szCs w:val="24"/>
        </w:rPr>
      </w:pPr>
    </w:p>
    <w:p w14:paraId="166F3E9D" w14:textId="2784E9AB" w:rsidR="000C2815" w:rsidRPr="00BF51EC" w:rsidRDefault="000C2815">
      <w:pPr>
        <w:rPr>
          <w:rFonts w:ascii="Times New Roman" w:hAnsi="Times New Roman" w:cs="Times New Roman"/>
          <w:b/>
          <w:bCs/>
          <w:sz w:val="24"/>
          <w:szCs w:val="24"/>
        </w:rPr>
      </w:pPr>
      <w:bookmarkStart w:id="113" w:name="_Hlk156922613"/>
      <w:r w:rsidRPr="00BF51EC">
        <w:rPr>
          <w:rFonts w:ascii="Times New Roman" w:hAnsi="Times New Roman" w:cs="Times New Roman"/>
          <w:sz w:val="24"/>
          <w:szCs w:val="24"/>
        </w:rPr>
        <w:t>Riigivaraseaduses asendatakse</w:t>
      </w:r>
      <w:r w:rsidR="007248EB">
        <w:rPr>
          <w:rFonts w:ascii="Times New Roman" w:hAnsi="Times New Roman" w:cs="Times New Roman"/>
          <w:sz w:val="24"/>
          <w:szCs w:val="24"/>
        </w:rPr>
        <w:t xml:space="preserve"> läbivalt</w:t>
      </w:r>
      <w:r w:rsidRPr="00BF51EC">
        <w:rPr>
          <w:rFonts w:ascii="Times New Roman" w:hAnsi="Times New Roman" w:cs="Times New Roman"/>
          <w:sz w:val="24"/>
          <w:szCs w:val="24"/>
        </w:rPr>
        <w:t xml:space="preserve"> tekstiosa </w:t>
      </w:r>
      <w:r w:rsidR="003A18E1">
        <w:rPr>
          <w:rFonts w:ascii="Times New Roman" w:hAnsi="Times New Roman" w:cs="Times New Roman"/>
          <w:sz w:val="24"/>
          <w:szCs w:val="24"/>
        </w:rPr>
        <w:t>„</w:t>
      </w:r>
      <w:r w:rsidRPr="00BF51EC">
        <w:rPr>
          <w:rFonts w:ascii="Times New Roman" w:hAnsi="Times New Roman" w:cs="Times New Roman"/>
          <w:sz w:val="24"/>
          <w:szCs w:val="24"/>
        </w:rPr>
        <w:t>Maa-amet</w:t>
      </w:r>
      <w:r w:rsidR="003A18E1">
        <w:rPr>
          <w:rFonts w:ascii="Times New Roman" w:hAnsi="Times New Roman" w:cs="Times New Roman"/>
          <w:sz w:val="24"/>
          <w:szCs w:val="24"/>
        </w:rPr>
        <w:t>“</w:t>
      </w:r>
      <w:r w:rsidRPr="00BF51EC">
        <w:rPr>
          <w:rFonts w:ascii="Times New Roman" w:hAnsi="Times New Roman" w:cs="Times New Roman"/>
          <w:sz w:val="24"/>
          <w:szCs w:val="24"/>
        </w:rPr>
        <w:t xml:space="preserve"> tekstiosaga „Maa- ja Ruumiamet</w:t>
      </w:r>
      <w:r w:rsidR="00826130">
        <w:rPr>
          <w:rFonts w:ascii="Times New Roman" w:hAnsi="Times New Roman" w:cs="Times New Roman"/>
          <w:sz w:val="24"/>
          <w:szCs w:val="24"/>
        </w:rPr>
        <w:t>“</w:t>
      </w:r>
      <w:r w:rsidRPr="00BF51EC">
        <w:rPr>
          <w:rFonts w:ascii="Times New Roman" w:hAnsi="Times New Roman" w:cs="Times New Roman"/>
          <w:sz w:val="24"/>
          <w:szCs w:val="24"/>
        </w:rPr>
        <w:t>.</w:t>
      </w:r>
    </w:p>
    <w:bookmarkEnd w:id="113"/>
    <w:p w14:paraId="656ED632" w14:textId="77777777" w:rsidR="000C2815" w:rsidRPr="00BF51EC" w:rsidRDefault="000C2815">
      <w:pPr>
        <w:rPr>
          <w:rFonts w:ascii="Times New Roman" w:hAnsi="Times New Roman" w:cs="Times New Roman"/>
          <w:b/>
          <w:bCs/>
          <w:sz w:val="24"/>
          <w:szCs w:val="24"/>
        </w:rPr>
      </w:pPr>
    </w:p>
    <w:p w14:paraId="1448011E" w14:textId="310502CA" w:rsidR="002A5DA3" w:rsidRPr="00BF51EC" w:rsidRDefault="00AF662C">
      <w:pPr>
        <w:rPr>
          <w:rFonts w:ascii="Times New Roman" w:hAnsi="Times New Roman" w:cs="Times New Roman"/>
          <w:b/>
          <w:bCs/>
          <w:sz w:val="24"/>
          <w:szCs w:val="24"/>
        </w:rPr>
      </w:pPr>
      <w:r w:rsidRPr="7FF596B8">
        <w:rPr>
          <w:rFonts w:ascii="Times New Roman" w:hAnsi="Times New Roman" w:cs="Times New Roman"/>
          <w:b/>
          <w:bCs/>
          <w:sz w:val="24"/>
          <w:szCs w:val="24"/>
        </w:rPr>
        <w:t xml:space="preserve">§ </w:t>
      </w:r>
      <w:bookmarkStart w:id="114" w:name="_Hlk156922314"/>
      <w:r w:rsidR="00770BD8">
        <w:rPr>
          <w:rFonts w:ascii="Times New Roman" w:hAnsi="Times New Roman" w:cs="Times New Roman"/>
          <w:b/>
          <w:bCs/>
          <w:sz w:val="24"/>
          <w:szCs w:val="24"/>
        </w:rPr>
        <w:t>2</w:t>
      </w:r>
      <w:r w:rsidR="004C3743">
        <w:rPr>
          <w:rFonts w:ascii="Times New Roman" w:hAnsi="Times New Roman" w:cs="Times New Roman"/>
          <w:b/>
          <w:bCs/>
          <w:sz w:val="24"/>
          <w:szCs w:val="24"/>
        </w:rPr>
        <w:t>1</w:t>
      </w:r>
      <w:r w:rsidR="00770BD8">
        <w:rPr>
          <w:rFonts w:ascii="Times New Roman" w:hAnsi="Times New Roman" w:cs="Times New Roman"/>
          <w:b/>
          <w:bCs/>
          <w:sz w:val="24"/>
          <w:szCs w:val="24"/>
        </w:rPr>
        <w:t xml:space="preserve">. </w:t>
      </w:r>
      <w:r w:rsidR="002A5DA3" w:rsidRPr="7FF596B8">
        <w:rPr>
          <w:rFonts w:ascii="Times New Roman" w:hAnsi="Times New Roman" w:cs="Times New Roman"/>
          <w:b/>
          <w:bCs/>
          <w:sz w:val="24"/>
          <w:szCs w:val="24"/>
        </w:rPr>
        <w:t xml:space="preserve">Ruumiandmete seaduse </w:t>
      </w:r>
      <w:bookmarkEnd w:id="114"/>
      <w:r w:rsidR="002A5DA3" w:rsidRPr="7FF596B8">
        <w:rPr>
          <w:rFonts w:ascii="Times New Roman" w:hAnsi="Times New Roman" w:cs="Times New Roman"/>
          <w:b/>
          <w:bCs/>
          <w:sz w:val="24"/>
          <w:szCs w:val="24"/>
        </w:rPr>
        <w:t>muutmine</w:t>
      </w:r>
    </w:p>
    <w:p w14:paraId="3076C8C5" w14:textId="5536C073" w:rsidR="7FF596B8" w:rsidRDefault="7FF596B8" w:rsidP="7FF596B8">
      <w:pPr>
        <w:rPr>
          <w:rFonts w:ascii="Times New Roman" w:hAnsi="Times New Roman" w:cs="Times New Roman"/>
          <w:b/>
          <w:bCs/>
          <w:sz w:val="24"/>
          <w:szCs w:val="24"/>
        </w:rPr>
      </w:pPr>
    </w:p>
    <w:p w14:paraId="70D43F0F" w14:textId="77777777" w:rsidR="000D6862" w:rsidRDefault="00260F9A" w:rsidP="00260F9A">
      <w:pPr>
        <w:jc w:val="both"/>
        <w:rPr>
          <w:rFonts w:ascii="Times New Roman" w:hAnsi="Times New Roman" w:cs="Times New Roman"/>
          <w:sz w:val="24"/>
          <w:szCs w:val="24"/>
        </w:rPr>
      </w:pPr>
      <w:bookmarkStart w:id="115" w:name="_Hlk164087844"/>
      <w:r w:rsidRPr="00260F9A">
        <w:rPr>
          <w:rFonts w:ascii="Times New Roman" w:hAnsi="Times New Roman" w:cs="Times New Roman"/>
          <w:sz w:val="24"/>
          <w:szCs w:val="24"/>
        </w:rPr>
        <w:t xml:space="preserve">Ruumiandmete seaduses tehakse järgmised muudatused: </w:t>
      </w:r>
    </w:p>
    <w:p w14:paraId="04E7ADB9" w14:textId="77777777" w:rsidR="000D6862" w:rsidRDefault="000D6862" w:rsidP="00260F9A">
      <w:pPr>
        <w:jc w:val="both"/>
        <w:rPr>
          <w:rFonts w:ascii="Times New Roman" w:hAnsi="Times New Roman" w:cs="Times New Roman"/>
          <w:sz w:val="24"/>
          <w:szCs w:val="24"/>
        </w:rPr>
      </w:pPr>
    </w:p>
    <w:p w14:paraId="12C28A2E" w14:textId="00233A2B" w:rsidR="00260F9A" w:rsidRPr="00260F9A" w:rsidRDefault="00260F9A" w:rsidP="00260F9A">
      <w:pPr>
        <w:jc w:val="both"/>
        <w:rPr>
          <w:rFonts w:ascii="Times New Roman" w:hAnsi="Times New Roman" w:cs="Times New Roman"/>
          <w:sz w:val="24"/>
          <w:szCs w:val="24"/>
        </w:rPr>
      </w:pPr>
      <w:r w:rsidRPr="000D6862">
        <w:rPr>
          <w:rFonts w:ascii="Times New Roman" w:hAnsi="Times New Roman" w:cs="Times New Roman"/>
          <w:b/>
          <w:bCs/>
          <w:sz w:val="24"/>
          <w:szCs w:val="24"/>
        </w:rPr>
        <w:t>1)</w:t>
      </w:r>
      <w:r w:rsidRPr="00260F9A">
        <w:rPr>
          <w:rFonts w:ascii="Times New Roman" w:hAnsi="Times New Roman" w:cs="Times New Roman"/>
          <w:sz w:val="24"/>
          <w:szCs w:val="24"/>
        </w:rPr>
        <w:t xml:space="preserve"> tekstiosa </w:t>
      </w:r>
      <w:r w:rsidR="00D20A49">
        <w:rPr>
          <w:rFonts w:ascii="Times New Roman" w:hAnsi="Times New Roman" w:cs="Times New Roman"/>
          <w:sz w:val="24"/>
          <w:szCs w:val="24"/>
        </w:rPr>
        <w:t>„</w:t>
      </w:r>
      <w:r w:rsidRPr="00260F9A">
        <w:rPr>
          <w:rFonts w:ascii="Times New Roman" w:hAnsi="Times New Roman" w:cs="Times New Roman"/>
          <w:sz w:val="24"/>
          <w:szCs w:val="24"/>
        </w:rPr>
        <w:t>Maa-amet</w:t>
      </w:r>
      <w:r w:rsidR="00D20A49">
        <w:rPr>
          <w:rFonts w:ascii="Times New Roman" w:hAnsi="Times New Roman" w:cs="Times New Roman"/>
          <w:sz w:val="24"/>
          <w:szCs w:val="24"/>
        </w:rPr>
        <w:t>“</w:t>
      </w:r>
      <w:r w:rsidRPr="00260F9A">
        <w:rPr>
          <w:rFonts w:ascii="Times New Roman" w:hAnsi="Times New Roman" w:cs="Times New Roman"/>
          <w:sz w:val="24"/>
          <w:szCs w:val="24"/>
        </w:rPr>
        <w:t xml:space="preserve"> asendatakse tekstiosaga „Maa- ja Ruumiamet</w:t>
      </w:r>
      <w:r w:rsidR="00783451">
        <w:rPr>
          <w:rFonts w:ascii="Times New Roman" w:hAnsi="Times New Roman" w:cs="Times New Roman"/>
          <w:sz w:val="24"/>
          <w:szCs w:val="24"/>
        </w:rPr>
        <w:t>“</w:t>
      </w:r>
      <w:r w:rsidRPr="00260F9A">
        <w:rPr>
          <w:rFonts w:ascii="Times New Roman" w:hAnsi="Times New Roman" w:cs="Times New Roman"/>
          <w:sz w:val="24"/>
          <w:szCs w:val="24"/>
        </w:rPr>
        <w:t xml:space="preserve"> vastavas käändes;</w:t>
      </w:r>
    </w:p>
    <w:p w14:paraId="70D1C047" w14:textId="77777777" w:rsidR="000D6862" w:rsidRDefault="000D6862" w:rsidP="00260F9A">
      <w:pPr>
        <w:jc w:val="both"/>
        <w:rPr>
          <w:rFonts w:ascii="Times New Roman" w:hAnsi="Times New Roman" w:cs="Times New Roman"/>
          <w:sz w:val="24"/>
          <w:szCs w:val="24"/>
        </w:rPr>
      </w:pPr>
    </w:p>
    <w:p w14:paraId="5311BBC7" w14:textId="16E5EDA7" w:rsidR="002A5DA3" w:rsidRDefault="00260F9A">
      <w:pPr>
        <w:rPr>
          <w:ins w:id="116" w:author="Mari Käbi" w:date="2024-05-31T06:10:00Z"/>
          <w:rFonts w:ascii="Times New Roman" w:hAnsi="Times New Roman" w:cs="Times New Roman"/>
          <w:sz w:val="24"/>
          <w:szCs w:val="24"/>
        </w:rPr>
      </w:pPr>
      <w:r w:rsidRPr="000D6862">
        <w:rPr>
          <w:rFonts w:ascii="Times New Roman" w:hAnsi="Times New Roman" w:cs="Times New Roman"/>
          <w:b/>
          <w:bCs/>
          <w:sz w:val="24"/>
          <w:szCs w:val="24"/>
        </w:rPr>
        <w:lastRenderedPageBreak/>
        <w:t>2)</w:t>
      </w:r>
      <w:r w:rsidRPr="00260F9A">
        <w:rPr>
          <w:rFonts w:ascii="Times New Roman" w:hAnsi="Times New Roman" w:cs="Times New Roman"/>
          <w:sz w:val="24"/>
          <w:szCs w:val="24"/>
        </w:rPr>
        <w:t xml:space="preserve"> paragrahvi 61 lõike 1 punktis 2 asendatakse sõna „Kliimaministeerium“ tekstiosaga „Maa- ja Ruumiamet“.</w:t>
      </w:r>
      <w:bookmarkEnd w:id="115"/>
    </w:p>
    <w:p w14:paraId="7E4786C8" w14:textId="77777777" w:rsidR="0097292C" w:rsidRPr="00BF51EC" w:rsidRDefault="0097292C">
      <w:pPr>
        <w:rPr>
          <w:rFonts w:ascii="Times New Roman" w:hAnsi="Times New Roman" w:cs="Times New Roman"/>
          <w:b/>
          <w:bCs/>
          <w:sz w:val="24"/>
          <w:szCs w:val="24"/>
        </w:rPr>
      </w:pPr>
    </w:p>
    <w:p w14:paraId="7AC50707" w14:textId="0DDAD971" w:rsidR="00DC2036" w:rsidRPr="00BF51EC" w:rsidRDefault="00AF662C">
      <w:pPr>
        <w:rPr>
          <w:rFonts w:ascii="Times New Roman" w:hAnsi="Times New Roman" w:cs="Times New Roman"/>
          <w:b/>
          <w:bCs/>
          <w:sz w:val="24"/>
          <w:szCs w:val="24"/>
        </w:rPr>
      </w:pPr>
      <w:r w:rsidRPr="00BF51EC">
        <w:rPr>
          <w:rFonts w:ascii="Times New Roman" w:hAnsi="Times New Roman" w:cs="Times New Roman"/>
          <w:b/>
          <w:bCs/>
          <w:sz w:val="24"/>
          <w:szCs w:val="24"/>
        </w:rPr>
        <w:t>§</w:t>
      </w:r>
      <w:r w:rsidR="00770BD8">
        <w:rPr>
          <w:rFonts w:ascii="Times New Roman" w:hAnsi="Times New Roman" w:cs="Times New Roman"/>
          <w:b/>
          <w:bCs/>
          <w:sz w:val="24"/>
          <w:szCs w:val="24"/>
        </w:rPr>
        <w:t xml:space="preserve"> 2</w:t>
      </w:r>
      <w:r w:rsidR="004C3743">
        <w:rPr>
          <w:rFonts w:ascii="Times New Roman" w:hAnsi="Times New Roman" w:cs="Times New Roman"/>
          <w:b/>
          <w:bCs/>
          <w:sz w:val="24"/>
          <w:szCs w:val="24"/>
        </w:rPr>
        <w:t>2</w:t>
      </w:r>
      <w:r w:rsidR="00770BD8">
        <w:rPr>
          <w:rFonts w:ascii="Times New Roman" w:hAnsi="Times New Roman" w:cs="Times New Roman"/>
          <w:b/>
          <w:bCs/>
          <w:sz w:val="24"/>
          <w:szCs w:val="24"/>
        </w:rPr>
        <w:t>.</w:t>
      </w:r>
      <w:r w:rsidRPr="00BF51EC">
        <w:rPr>
          <w:rFonts w:ascii="Times New Roman" w:hAnsi="Times New Roman" w:cs="Times New Roman"/>
          <w:b/>
          <w:bCs/>
          <w:sz w:val="24"/>
          <w:szCs w:val="24"/>
        </w:rPr>
        <w:t xml:space="preserve"> </w:t>
      </w:r>
      <w:r w:rsidR="00DC2036" w:rsidRPr="00BF51EC">
        <w:rPr>
          <w:rFonts w:ascii="Times New Roman" w:hAnsi="Times New Roman" w:cs="Times New Roman"/>
          <w:b/>
          <w:bCs/>
          <w:sz w:val="24"/>
          <w:szCs w:val="24"/>
        </w:rPr>
        <w:t>Täitemenetluse seadustiku muutmine</w:t>
      </w:r>
      <w:bookmarkEnd w:id="72"/>
    </w:p>
    <w:p w14:paraId="1959672B" w14:textId="03A8809B" w:rsidR="00DC2036" w:rsidRPr="00BF51EC" w:rsidRDefault="00DC2036">
      <w:pPr>
        <w:rPr>
          <w:rFonts w:ascii="Times New Roman" w:hAnsi="Times New Roman" w:cs="Times New Roman"/>
          <w:b/>
          <w:bCs/>
          <w:sz w:val="24"/>
          <w:szCs w:val="24"/>
        </w:rPr>
      </w:pPr>
    </w:p>
    <w:p w14:paraId="50E8CB89" w14:textId="16D53DE7" w:rsidR="00813909" w:rsidRPr="00BF51EC" w:rsidRDefault="00813909" w:rsidP="00813909">
      <w:pPr>
        <w:jc w:val="both"/>
        <w:rPr>
          <w:rFonts w:ascii="Times New Roman" w:hAnsi="Times New Roman" w:cs="Times New Roman"/>
          <w:sz w:val="24"/>
          <w:szCs w:val="24"/>
        </w:rPr>
      </w:pPr>
      <w:bookmarkStart w:id="117" w:name="_Hlk156922109"/>
      <w:r w:rsidRPr="7199E34C">
        <w:rPr>
          <w:rFonts w:ascii="Times New Roman" w:hAnsi="Times New Roman" w:cs="Times New Roman"/>
          <w:sz w:val="24"/>
          <w:szCs w:val="24"/>
        </w:rPr>
        <w:t>Täitemenetluse seadustiku § 2 lõike 1 punkti 19</w:t>
      </w:r>
      <w:r w:rsidRPr="7199E34C">
        <w:rPr>
          <w:rFonts w:ascii="Times New Roman" w:hAnsi="Times New Roman" w:cs="Times New Roman"/>
          <w:sz w:val="24"/>
          <w:szCs w:val="24"/>
          <w:vertAlign w:val="superscript"/>
        </w:rPr>
        <w:t>3</w:t>
      </w:r>
      <w:r w:rsidRPr="7199E34C">
        <w:rPr>
          <w:rFonts w:ascii="Times New Roman" w:hAnsi="Times New Roman" w:cs="Times New Roman"/>
          <w:sz w:val="24"/>
          <w:szCs w:val="24"/>
        </w:rPr>
        <w:t xml:space="preserve"> </w:t>
      </w:r>
      <w:r w:rsidR="5DFEDB3C" w:rsidRPr="7199E34C">
        <w:rPr>
          <w:rFonts w:ascii="Times New Roman" w:hAnsi="Times New Roman" w:cs="Times New Roman"/>
          <w:sz w:val="24"/>
          <w:szCs w:val="24"/>
        </w:rPr>
        <w:t>täiendatakse pärast</w:t>
      </w:r>
      <w:r w:rsidRPr="7199E34C">
        <w:rPr>
          <w:rFonts w:ascii="Times New Roman" w:hAnsi="Times New Roman" w:cs="Times New Roman"/>
          <w:sz w:val="24"/>
          <w:szCs w:val="24"/>
        </w:rPr>
        <w:t xml:space="preserve"> tekstiosa „Maa-ameti“ tekstiosaga „</w:t>
      </w:r>
      <w:r w:rsidR="00F56620">
        <w:rPr>
          <w:rFonts w:ascii="Times New Roman" w:hAnsi="Times New Roman" w:cs="Times New Roman"/>
          <w:sz w:val="24"/>
          <w:szCs w:val="24"/>
        </w:rPr>
        <w:t xml:space="preserve">või </w:t>
      </w:r>
      <w:r w:rsidRPr="7199E34C">
        <w:rPr>
          <w:rFonts w:ascii="Times New Roman" w:hAnsi="Times New Roman" w:cs="Times New Roman"/>
          <w:sz w:val="24"/>
          <w:szCs w:val="24"/>
        </w:rPr>
        <w:t>Maa- ja Ruumiameti“.</w:t>
      </w:r>
    </w:p>
    <w:bookmarkEnd w:id="117"/>
    <w:p w14:paraId="451CE929" w14:textId="77777777" w:rsidR="00813909" w:rsidRPr="00BF51EC" w:rsidRDefault="00813909">
      <w:pPr>
        <w:rPr>
          <w:rFonts w:ascii="Times New Roman" w:hAnsi="Times New Roman" w:cs="Times New Roman"/>
          <w:b/>
          <w:bCs/>
          <w:sz w:val="24"/>
          <w:szCs w:val="24"/>
        </w:rPr>
      </w:pPr>
    </w:p>
    <w:p w14:paraId="13E506B2" w14:textId="24B0A7FC" w:rsidR="008F234A" w:rsidRPr="00BF51EC" w:rsidRDefault="008F234A" w:rsidP="008F234A">
      <w:pPr>
        <w:rPr>
          <w:rFonts w:ascii="Times New Roman" w:eastAsia="Times New Roman" w:hAnsi="Times New Roman" w:cs="Times New Roman"/>
          <w:b/>
          <w:sz w:val="24"/>
          <w:szCs w:val="24"/>
        </w:rPr>
      </w:pPr>
      <w:r w:rsidRPr="00BF51EC">
        <w:rPr>
          <w:rFonts w:ascii="Times New Roman" w:eastAsia="Times New Roman" w:hAnsi="Times New Roman" w:cs="Times New Roman"/>
          <w:b/>
          <w:sz w:val="24"/>
          <w:szCs w:val="24"/>
        </w:rPr>
        <w:t xml:space="preserve">§ </w:t>
      </w:r>
      <w:r w:rsidR="00770BD8">
        <w:rPr>
          <w:rFonts w:ascii="Times New Roman" w:eastAsia="Times New Roman" w:hAnsi="Times New Roman" w:cs="Times New Roman"/>
          <w:b/>
          <w:sz w:val="24"/>
          <w:szCs w:val="24"/>
        </w:rPr>
        <w:t>2</w:t>
      </w:r>
      <w:r w:rsidR="004C3743">
        <w:rPr>
          <w:rFonts w:ascii="Times New Roman" w:eastAsia="Times New Roman" w:hAnsi="Times New Roman" w:cs="Times New Roman"/>
          <w:b/>
          <w:sz w:val="24"/>
          <w:szCs w:val="24"/>
        </w:rPr>
        <w:t>3</w:t>
      </w:r>
      <w:r w:rsidRPr="00BF51EC">
        <w:rPr>
          <w:rFonts w:ascii="Times New Roman" w:eastAsia="Times New Roman" w:hAnsi="Times New Roman" w:cs="Times New Roman"/>
          <w:b/>
          <w:sz w:val="24"/>
          <w:szCs w:val="24"/>
        </w:rPr>
        <w:t>. Seaduse jõustumine</w:t>
      </w:r>
    </w:p>
    <w:p w14:paraId="543EA3F1" w14:textId="77777777" w:rsidR="008F234A" w:rsidRPr="00BF51EC" w:rsidRDefault="008F234A" w:rsidP="008F234A">
      <w:pPr>
        <w:jc w:val="both"/>
        <w:rPr>
          <w:rFonts w:ascii="Times New Roman" w:eastAsia="Times New Roman" w:hAnsi="Times New Roman" w:cs="Times New Roman"/>
          <w:sz w:val="24"/>
          <w:szCs w:val="24"/>
        </w:rPr>
      </w:pPr>
      <w:bookmarkStart w:id="118" w:name="_Hlk164079211"/>
    </w:p>
    <w:p w14:paraId="0224471F" w14:textId="570C47E2" w:rsidR="008F234A" w:rsidRDefault="007D7251" w:rsidP="008F234A">
      <w:pPr>
        <w:jc w:val="both"/>
        <w:rPr>
          <w:rFonts w:ascii="Times New Roman" w:eastAsia="Times New Roman" w:hAnsi="Times New Roman" w:cs="Times New Roman"/>
          <w:sz w:val="24"/>
          <w:szCs w:val="24"/>
        </w:rPr>
      </w:pPr>
      <w:r w:rsidRPr="007D7251">
        <w:rPr>
          <w:rFonts w:ascii="Times New Roman" w:eastAsia="Times New Roman" w:hAnsi="Times New Roman" w:cs="Times New Roman"/>
          <w:sz w:val="24"/>
          <w:szCs w:val="24"/>
        </w:rPr>
        <w:t>(</w:t>
      </w:r>
      <w:r w:rsidR="0054376D" w:rsidRPr="007D7251">
        <w:rPr>
          <w:rFonts w:ascii="Times New Roman" w:eastAsia="Times New Roman" w:hAnsi="Times New Roman" w:cs="Times New Roman"/>
          <w:sz w:val="24"/>
          <w:szCs w:val="24"/>
        </w:rPr>
        <w:t>1)</w:t>
      </w:r>
      <w:r w:rsidR="0054376D">
        <w:rPr>
          <w:rFonts w:ascii="Times New Roman" w:eastAsia="Times New Roman" w:hAnsi="Times New Roman" w:cs="Times New Roman"/>
          <w:sz w:val="24"/>
          <w:szCs w:val="24"/>
        </w:rPr>
        <w:t xml:space="preserve"> </w:t>
      </w:r>
      <w:r w:rsidR="008F234A" w:rsidRPr="00BF51EC">
        <w:rPr>
          <w:rFonts w:ascii="Times New Roman" w:eastAsia="Times New Roman" w:hAnsi="Times New Roman" w:cs="Times New Roman"/>
          <w:sz w:val="24"/>
          <w:szCs w:val="24"/>
        </w:rPr>
        <w:t>Käesolev seadus jõustub 2025. aasta 1. jaanuaril.</w:t>
      </w:r>
    </w:p>
    <w:p w14:paraId="1412CE02" w14:textId="77777777" w:rsidR="0054376D" w:rsidRDefault="0054376D" w:rsidP="008F234A">
      <w:pPr>
        <w:jc w:val="both"/>
        <w:rPr>
          <w:rFonts w:ascii="Times New Roman" w:eastAsia="Times New Roman" w:hAnsi="Times New Roman" w:cs="Times New Roman"/>
          <w:sz w:val="24"/>
          <w:szCs w:val="24"/>
        </w:rPr>
      </w:pPr>
    </w:p>
    <w:p w14:paraId="0D0E38FF" w14:textId="744AB2F4" w:rsidR="0054376D" w:rsidRPr="00BF51EC" w:rsidRDefault="007D7251" w:rsidP="008F234A">
      <w:pPr>
        <w:jc w:val="both"/>
        <w:rPr>
          <w:rFonts w:ascii="Times New Roman" w:eastAsia="Times New Roman" w:hAnsi="Times New Roman" w:cs="Times New Roman"/>
          <w:sz w:val="24"/>
          <w:szCs w:val="24"/>
        </w:rPr>
      </w:pPr>
      <w:r w:rsidRPr="007D7251">
        <w:rPr>
          <w:rFonts w:ascii="Times New Roman" w:eastAsia="Times New Roman" w:hAnsi="Times New Roman" w:cs="Times New Roman"/>
          <w:sz w:val="24"/>
          <w:szCs w:val="24"/>
        </w:rPr>
        <w:t>(</w:t>
      </w:r>
      <w:r w:rsidR="0054376D" w:rsidRPr="007D7251">
        <w:rPr>
          <w:rFonts w:ascii="Times New Roman" w:eastAsia="Times New Roman" w:hAnsi="Times New Roman" w:cs="Times New Roman"/>
          <w:sz w:val="24"/>
          <w:szCs w:val="24"/>
        </w:rPr>
        <w:t>2)</w:t>
      </w:r>
      <w:r w:rsidR="0054376D">
        <w:rPr>
          <w:rFonts w:ascii="Times New Roman" w:eastAsia="Times New Roman" w:hAnsi="Times New Roman" w:cs="Times New Roman"/>
          <w:sz w:val="24"/>
          <w:szCs w:val="24"/>
        </w:rPr>
        <w:t xml:space="preserve"> </w:t>
      </w:r>
      <w:r w:rsidR="0054376D" w:rsidRPr="00BF51EC">
        <w:rPr>
          <w:rFonts w:ascii="Times New Roman" w:eastAsia="Times New Roman" w:hAnsi="Times New Roman" w:cs="Times New Roman"/>
          <w:sz w:val="24"/>
          <w:szCs w:val="24"/>
        </w:rPr>
        <w:t>Käesolev</w:t>
      </w:r>
      <w:r w:rsidR="0054376D">
        <w:rPr>
          <w:rFonts w:ascii="Times New Roman" w:eastAsia="Times New Roman" w:hAnsi="Times New Roman" w:cs="Times New Roman"/>
          <w:sz w:val="24"/>
          <w:szCs w:val="24"/>
        </w:rPr>
        <w:t xml:space="preserve">a seaduse </w:t>
      </w:r>
      <w:r>
        <w:rPr>
          <w:rFonts w:ascii="Times New Roman" w:eastAsia="Times New Roman" w:hAnsi="Times New Roman" w:cs="Times New Roman"/>
          <w:sz w:val="24"/>
          <w:szCs w:val="24"/>
        </w:rPr>
        <w:t>§</w:t>
      </w:r>
      <w:r w:rsidR="0054376D">
        <w:rPr>
          <w:rFonts w:ascii="Times New Roman" w:eastAsia="Times New Roman" w:hAnsi="Times New Roman" w:cs="Times New Roman"/>
          <w:sz w:val="24"/>
          <w:szCs w:val="24"/>
        </w:rPr>
        <w:t xml:space="preserve"> 4 punkt 4 </w:t>
      </w:r>
      <w:ins w:id="119" w:author="Merike Koppel JM" w:date="2024-05-30T11:36:00Z">
        <w:r w:rsidR="00505A1A">
          <w:rPr>
            <w:rFonts w:ascii="Times New Roman" w:eastAsia="Times New Roman" w:hAnsi="Times New Roman" w:cs="Times New Roman"/>
            <w:sz w:val="24"/>
            <w:szCs w:val="24"/>
          </w:rPr>
          <w:t>ning</w:t>
        </w:r>
      </w:ins>
      <w:del w:id="120" w:author="Merike Koppel JM" w:date="2024-05-30T11:36:00Z">
        <w:r w:rsidR="0054376D" w:rsidDel="00505A1A">
          <w:rPr>
            <w:rFonts w:ascii="Times New Roman" w:eastAsia="Times New Roman" w:hAnsi="Times New Roman" w:cs="Times New Roman"/>
            <w:sz w:val="24"/>
            <w:szCs w:val="24"/>
          </w:rPr>
          <w:delText>ja</w:delText>
        </w:r>
      </w:del>
      <w:r w:rsidR="005437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54376D">
        <w:rPr>
          <w:rFonts w:ascii="Times New Roman" w:eastAsia="Times New Roman" w:hAnsi="Times New Roman" w:cs="Times New Roman"/>
          <w:sz w:val="24"/>
          <w:szCs w:val="24"/>
        </w:rPr>
        <w:t xml:space="preserve"> 19 punktid 3 ja 4 </w:t>
      </w:r>
      <w:r w:rsidR="0054376D" w:rsidRPr="00BF51EC">
        <w:rPr>
          <w:rFonts w:ascii="Times New Roman" w:eastAsia="Times New Roman" w:hAnsi="Times New Roman" w:cs="Times New Roman"/>
          <w:sz w:val="24"/>
          <w:szCs w:val="24"/>
        </w:rPr>
        <w:t>jõustu</w:t>
      </w:r>
      <w:r w:rsidR="0054376D">
        <w:rPr>
          <w:rFonts w:ascii="Times New Roman" w:eastAsia="Times New Roman" w:hAnsi="Times New Roman" w:cs="Times New Roman"/>
          <w:sz w:val="24"/>
          <w:szCs w:val="24"/>
        </w:rPr>
        <w:t>vad 2026</w:t>
      </w:r>
      <w:r>
        <w:rPr>
          <w:rFonts w:ascii="Times New Roman" w:eastAsia="Times New Roman" w:hAnsi="Times New Roman" w:cs="Times New Roman"/>
          <w:sz w:val="24"/>
          <w:szCs w:val="24"/>
        </w:rPr>
        <w:t>.</w:t>
      </w:r>
      <w:r w:rsidR="0054376D">
        <w:rPr>
          <w:rFonts w:ascii="Times New Roman" w:eastAsia="Times New Roman" w:hAnsi="Times New Roman" w:cs="Times New Roman"/>
          <w:sz w:val="24"/>
          <w:szCs w:val="24"/>
        </w:rPr>
        <w:t xml:space="preserve"> aasta 1. jaanuaril.</w:t>
      </w:r>
    </w:p>
    <w:bookmarkEnd w:id="118"/>
    <w:p w14:paraId="44C91953" w14:textId="77777777" w:rsidR="008F234A" w:rsidRPr="00BF51EC" w:rsidRDefault="008F234A" w:rsidP="008F234A">
      <w:pPr>
        <w:jc w:val="both"/>
        <w:rPr>
          <w:rFonts w:ascii="Times New Roman" w:eastAsia="Times New Roman" w:hAnsi="Times New Roman" w:cs="Times New Roman"/>
          <w:sz w:val="24"/>
          <w:szCs w:val="24"/>
        </w:rPr>
      </w:pPr>
    </w:p>
    <w:p w14:paraId="71DD4D4F" w14:textId="479B9277" w:rsidR="008F234A" w:rsidRPr="00BF51EC" w:rsidRDefault="008F234A" w:rsidP="008F234A">
      <w:pPr>
        <w:jc w:val="both"/>
        <w:rPr>
          <w:rFonts w:ascii="Times New Roman" w:eastAsia="Times New Roman" w:hAnsi="Times New Roman" w:cs="Times New Roman"/>
          <w:sz w:val="24"/>
          <w:szCs w:val="24"/>
        </w:rPr>
      </w:pPr>
    </w:p>
    <w:p w14:paraId="1C8B1B20" w14:textId="4D0E56B2"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 xml:space="preserve">Lauri </w:t>
      </w:r>
      <w:proofErr w:type="spellStart"/>
      <w:r w:rsidRPr="00BF51EC">
        <w:rPr>
          <w:rFonts w:ascii="Times New Roman" w:eastAsia="Times New Roman" w:hAnsi="Times New Roman" w:cs="Times New Roman"/>
          <w:sz w:val="24"/>
          <w:szCs w:val="24"/>
        </w:rPr>
        <w:t>Hussar</w:t>
      </w:r>
      <w:proofErr w:type="spellEnd"/>
    </w:p>
    <w:p w14:paraId="1F9C56B8" w14:textId="77777777"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 xml:space="preserve">Riigikogu esimees </w:t>
      </w:r>
    </w:p>
    <w:p w14:paraId="4BB79E3F" w14:textId="77777777"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p>
    <w:p w14:paraId="5E3EA2B6" w14:textId="0563B61C" w:rsidR="008F234A" w:rsidRPr="00BF51EC" w:rsidRDefault="008F234A" w:rsidP="008F234A">
      <w:pPr>
        <w:framePr w:w="8665" w:hSpace="180" w:wrap="around" w:vAnchor="text" w:hAnchor="text" w:y="5"/>
        <w:jc w:val="both"/>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Tallinn, ….. ……. 2024</w:t>
      </w:r>
    </w:p>
    <w:p w14:paraId="23F5196E" w14:textId="77777777" w:rsidR="008F234A" w:rsidRPr="00BF51EC" w:rsidRDefault="008F234A" w:rsidP="008F234A">
      <w:pPr>
        <w:keepNext/>
        <w:keepLines/>
        <w:suppressLineNumbers/>
        <w:rPr>
          <w:rFonts w:ascii="Times New Roman" w:eastAsia="Times New Roman" w:hAnsi="Times New Roman" w:cs="Times New Roman"/>
          <w:sz w:val="24"/>
          <w:szCs w:val="24"/>
        </w:rPr>
      </w:pPr>
      <w:r w:rsidRPr="00BF51EC">
        <w:rPr>
          <w:rFonts w:ascii="Times New Roman" w:eastAsia="Times New Roman" w:hAnsi="Times New Roman" w:cs="Times New Roman"/>
          <w:sz w:val="24"/>
          <w:szCs w:val="24"/>
        </w:rPr>
        <w:t>___________________________________________________________________________</w:t>
      </w:r>
    </w:p>
    <w:p w14:paraId="0CDD475D" w14:textId="19F8C86D" w:rsidR="008F234A" w:rsidRPr="00BF51EC" w:rsidRDefault="008F234A" w:rsidP="008F234A">
      <w:pPr>
        <w:keepNext/>
        <w:keepLines/>
        <w:suppressLineNumbers/>
        <w:rPr>
          <w:rFonts w:ascii="Times New Roman" w:eastAsia="SimSun" w:hAnsi="Times New Roman" w:cs="Times New Roman"/>
          <w:bCs/>
          <w:kern w:val="1"/>
          <w:sz w:val="24"/>
          <w:szCs w:val="24"/>
          <w:lang w:eastAsia="zh-CN" w:bidi="hi-IN"/>
        </w:rPr>
      </w:pPr>
      <w:r w:rsidRPr="00BF51EC">
        <w:rPr>
          <w:rFonts w:ascii="Times New Roman" w:eastAsia="SimSun" w:hAnsi="Times New Roman" w:cs="Times New Roman"/>
          <w:bCs/>
          <w:kern w:val="1"/>
          <w:sz w:val="24"/>
          <w:szCs w:val="24"/>
          <w:lang w:eastAsia="zh-CN" w:bidi="hi-IN"/>
        </w:rPr>
        <w:t xml:space="preserve">Algatab Vabariigi Valitsus … …..2024. a. </w:t>
      </w:r>
    </w:p>
    <w:p w14:paraId="20076951" w14:textId="77777777" w:rsidR="008F234A" w:rsidRPr="00BF51EC" w:rsidRDefault="008F234A" w:rsidP="008F234A">
      <w:pPr>
        <w:keepNext/>
        <w:keepLines/>
        <w:suppressLineNumbers/>
        <w:rPr>
          <w:rFonts w:ascii="Times New Roman" w:eastAsia="SimSun" w:hAnsi="Times New Roman" w:cs="Times New Roman"/>
          <w:bCs/>
          <w:kern w:val="1"/>
          <w:sz w:val="24"/>
          <w:szCs w:val="24"/>
          <w:lang w:eastAsia="zh-CN" w:bidi="hi-IN"/>
        </w:rPr>
      </w:pPr>
    </w:p>
    <w:p w14:paraId="50BD9409" w14:textId="0233BC2A" w:rsidR="008F234A" w:rsidRPr="00BF51EC" w:rsidRDefault="008F234A" w:rsidP="001D493B">
      <w:pPr>
        <w:keepNext/>
        <w:keepLines/>
        <w:suppressLineNumbers/>
        <w:rPr>
          <w:rFonts w:ascii="Times New Roman" w:hAnsi="Times New Roman" w:cs="Times New Roman"/>
          <w:b/>
          <w:bCs/>
          <w:sz w:val="24"/>
          <w:szCs w:val="24"/>
        </w:rPr>
      </w:pPr>
      <w:r w:rsidRPr="00BF51EC">
        <w:rPr>
          <w:rFonts w:ascii="Times New Roman" w:eastAsia="SimSun" w:hAnsi="Times New Roman" w:cs="Times New Roman"/>
          <w:bCs/>
          <w:kern w:val="1"/>
          <w:sz w:val="24"/>
          <w:szCs w:val="24"/>
          <w:lang w:eastAsia="zh-CN" w:bidi="hi-IN"/>
        </w:rPr>
        <w:t>(allkirjastatud digitaalselt)</w:t>
      </w:r>
    </w:p>
    <w:sectPr w:rsidR="008F234A" w:rsidRPr="00BF51E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erike Koppel JM" w:date="2024-05-30T08:54:00Z" w:initials="MKJ">
    <w:p w14:paraId="7FC85F00" w14:textId="77777777" w:rsidR="007C0ED8" w:rsidRDefault="00363C21" w:rsidP="002F7DE4">
      <w:pPr>
        <w:pStyle w:val="Kommentaaritekst"/>
      </w:pPr>
      <w:r>
        <w:rPr>
          <w:rStyle w:val="Kommentaariviide"/>
        </w:rPr>
        <w:annotationRef/>
      </w:r>
      <w:r w:rsidR="007C0ED8">
        <w:t>Lisaksin tühiku, et ei jääks topelttühikut"</w:t>
      </w:r>
    </w:p>
  </w:comment>
  <w:comment w:id="5" w:author="Merike Koppel JM" w:date="2024-05-30T08:59:00Z" w:initials="MKJ">
    <w:p w14:paraId="3C8D612B" w14:textId="2319660A" w:rsidR="00C30DCB" w:rsidRDefault="00C30DCB" w:rsidP="00436C9D">
      <w:pPr>
        <w:pStyle w:val="Kommentaaritekst"/>
      </w:pPr>
      <w:r>
        <w:rPr>
          <w:rStyle w:val="Kommentaariviide"/>
        </w:rPr>
        <w:annotationRef/>
      </w:r>
      <w:r>
        <w:t>Eelmiste paragrahvidega ühtluse huvides võiks olla sõnastatud lihtsalt: "Ümberkorraldamisega seotud toimingud teeb …".</w:t>
      </w:r>
    </w:p>
  </w:comment>
  <w:comment w:id="18" w:author="Merike Koppel JM" w:date="2024-05-31T08:43:00Z" w:initials="MKJ">
    <w:p w14:paraId="4622B874" w14:textId="77777777" w:rsidR="007C0ED8" w:rsidRDefault="0077430A" w:rsidP="007E59C6">
      <w:pPr>
        <w:pStyle w:val="Kommentaaritekst"/>
      </w:pPr>
      <w:r>
        <w:rPr>
          <w:rStyle w:val="Kommentaariviide"/>
        </w:rPr>
        <w:annotationRef/>
      </w:r>
      <w:r w:rsidR="007C0ED8">
        <w:t>"alane" on sageli ülearune omadussõna, asjakohane omadussõna on olemas: geoloogiline.</w:t>
      </w:r>
    </w:p>
  </w:comment>
  <w:comment w:id="23" w:author="Merike Koppel JM" w:date="2024-05-30T09:49:00Z" w:initials="MKJ">
    <w:p w14:paraId="717D518A" w14:textId="77777777" w:rsidR="007C0ED8" w:rsidRDefault="000B35D0" w:rsidP="007851FF">
      <w:pPr>
        <w:pStyle w:val="Kommentaaritekst"/>
      </w:pPr>
      <w:r>
        <w:rPr>
          <w:rStyle w:val="Kommentaariviide"/>
        </w:rPr>
        <w:annotationRef/>
      </w:r>
      <w:r w:rsidR="007C0ED8">
        <w:t xml:space="preserve">Raskesti jälgitav fraas ("tegevuse korraldamise ülesande täitmise valdkonna õigusaktid"). Pigem: "täitmist reguleerivates õigusaktides"? </w:t>
      </w:r>
    </w:p>
  </w:comment>
  <w:comment w:id="26" w:author="Merike Koppel JM" w:date="2024-05-30T09:53:00Z" w:initials="MKJ">
    <w:p w14:paraId="1E72203E" w14:textId="66963741" w:rsidR="00EE55C8" w:rsidRDefault="00EE55C8" w:rsidP="006561A0">
      <w:pPr>
        <w:pStyle w:val="Kommentaaritekst"/>
      </w:pPr>
      <w:r>
        <w:rPr>
          <w:rStyle w:val="Kommentaariviide"/>
        </w:rPr>
        <w:annotationRef/>
      </w:r>
      <w:r>
        <w:t>Loetavuse huvides tuleks jätkata samasugust sõnastust</w:t>
      </w:r>
    </w:p>
  </w:comment>
  <w:comment w:id="33" w:author="Merike Koppel JM" w:date="2024-05-30T09:54:00Z" w:initials="MKJ">
    <w:p w14:paraId="010D7509" w14:textId="77777777" w:rsidR="00EE55C8" w:rsidRDefault="00EE55C8" w:rsidP="009B68A9">
      <w:pPr>
        <w:pStyle w:val="Kommentaaritekst"/>
      </w:pPr>
      <w:r>
        <w:rPr>
          <w:rStyle w:val="Kommentaariviide"/>
        </w:rPr>
        <w:annotationRef/>
      </w:r>
      <w:r>
        <w:t>Kas tuleks kõne alla: "riigi geoloogiapädevuse tagamise ülesandega riigiasutus"?</w:t>
      </w:r>
    </w:p>
  </w:comment>
  <w:comment w:id="34" w:author="Merike Koppel JM" w:date="2024-05-31T08:46:00Z" w:initials="MKJ">
    <w:p w14:paraId="20AB74DC" w14:textId="77777777" w:rsidR="002A3F1B" w:rsidRDefault="0077430A" w:rsidP="009C5FB1">
      <w:pPr>
        <w:pStyle w:val="Kommentaaritekst"/>
      </w:pPr>
      <w:r>
        <w:rPr>
          <w:rStyle w:val="Kommentaariviide"/>
        </w:rPr>
        <w:annotationRef/>
      </w:r>
      <w:r w:rsidR="002A3F1B">
        <w:t>Ülearune "alane", siin saab moodustada liitsõna "geoloogiapädevus", nagu "keelepädevus".</w:t>
      </w:r>
    </w:p>
  </w:comment>
  <w:comment w:id="54" w:author="Merike Koppel JM" w:date="2024-05-30T11:21:00Z" w:initials="MKJ">
    <w:p w14:paraId="63EC81ED" w14:textId="137E2D6C" w:rsidR="00A0769C" w:rsidRDefault="00A0769C" w:rsidP="00802C98">
      <w:pPr>
        <w:pStyle w:val="Kommentaaritekst"/>
      </w:pPr>
      <w:r>
        <w:rPr>
          <w:rStyle w:val="Kommentaariviide"/>
        </w:rPr>
        <w:annotationRef/>
      </w:r>
      <w:r>
        <w:t>punkt</w:t>
      </w:r>
    </w:p>
  </w:comment>
  <w:comment w:id="56" w:author="Merike Koppel JM" w:date="2024-05-30T11:27:00Z" w:initials="MKJ">
    <w:p w14:paraId="3D74CEEF" w14:textId="77777777" w:rsidR="00105D53" w:rsidRDefault="00A0769C" w:rsidP="008A0BD6">
      <w:pPr>
        <w:pStyle w:val="Kommentaaritekst"/>
      </w:pPr>
      <w:r>
        <w:rPr>
          <w:rStyle w:val="Kommentaariviide"/>
        </w:rPr>
        <w:annotationRef/>
      </w:r>
      <w:r w:rsidR="00105D53">
        <w:t>Mida kehtestatakse, kas korraldamist või siiski planeeringuid ehk mille kohta siin sõna "mille" käib? Eeldades, et kehtestatakse planeeringuid, lisasin sõna "enne" järele sõna "selliste", kui mõte ei ole selles, palun minu parandus tagasi võtta.</w:t>
      </w:r>
    </w:p>
  </w:comment>
  <w:comment w:id="73" w:author="Merike Koppel JM" w:date="2024-05-30T11:53:00Z" w:initials="MKJ">
    <w:p w14:paraId="26179F89" w14:textId="77777777" w:rsidR="006347F2" w:rsidRDefault="00D24322" w:rsidP="00450FB1">
      <w:pPr>
        <w:pStyle w:val="Kommentaaritekst"/>
      </w:pPr>
      <w:r>
        <w:rPr>
          <w:rStyle w:val="Kommentaariviide"/>
        </w:rPr>
        <w:annotationRef/>
      </w:r>
      <w:r w:rsidR="006347F2">
        <w:t>Ühe tasandi üksusi tuleb siduda sidesõnaga "ja".</w:t>
      </w:r>
    </w:p>
  </w:comment>
  <w:comment w:id="78" w:author="Merike Koppel JM" w:date="2024-05-30T13:53:00Z" w:initials="MKJ">
    <w:p w14:paraId="2FB4707E" w14:textId="14D32E7B" w:rsidR="00D665DE" w:rsidRDefault="00CD68D8" w:rsidP="00303B34">
      <w:pPr>
        <w:pStyle w:val="Kommentaaritekst"/>
      </w:pPr>
      <w:r>
        <w:rPr>
          <w:rStyle w:val="Kommentaariviide"/>
        </w:rPr>
        <w:annotationRef/>
      </w:r>
      <w:r w:rsidR="00D665DE">
        <w:t>Riiki kui ühiskondlik-poliitilist üksust vast geoloogiliselt kaardistada ei saa, pigem "riigi territooriumi" vms, aga ühtluse huvides tuleks vast sõnastada nagu paragrahvis 1, st ilma sõnata "riigi": "ülesanne on geoloogiline kaardistamine ning …"</w:t>
      </w:r>
    </w:p>
  </w:comment>
  <w:comment w:id="88" w:author="Merike Koppel JM" w:date="2024-05-30T11:54:00Z" w:initials="MKJ">
    <w:p w14:paraId="77A688AB" w14:textId="6506F67B" w:rsidR="00D24322" w:rsidRDefault="00D24322" w:rsidP="00B763F8">
      <w:pPr>
        <w:pStyle w:val="Kommentaaritekst"/>
      </w:pPr>
      <w:r>
        <w:rPr>
          <w:rStyle w:val="Kommentaariviide"/>
        </w:rPr>
        <w:annotationRef/>
      </w:r>
      <w:r>
        <w:t>Vt minu märkus selle väljendi kohta eespool</w:t>
      </w:r>
    </w:p>
  </w:comment>
  <w:comment w:id="90" w:author="Merike Koppel JM" w:date="2024-05-31T09:40:00Z" w:initials="MKJ">
    <w:p w14:paraId="1EA52800" w14:textId="77777777" w:rsidR="002A3F1B" w:rsidRDefault="001D422B" w:rsidP="001540F7">
      <w:pPr>
        <w:pStyle w:val="Kommentaaritekst"/>
      </w:pPr>
      <w:r>
        <w:rPr>
          <w:rStyle w:val="Kommentaariviide"/>
        </w:rPr>
        <w:annotationRef/>
      </w:r>
      <w:r w:rsidR="002A3F1B">
        <w:t>Siin on mõnes lõikes vaja lisada sõna "geoloogiapädevus" järele koma ja mõnes, kus see väljend jääb nt lause lõppu, koma lisada vaja ei ole, lause keskel peab jääma kõrvallause: "kelle ülesanne on tagada riigi geoloogiapädevus" komade vahele. Et seda rõhutada, tuleks eraldi punktides vormistada: komaga ja komata … kui just ei otsustata minu pakutud variandi ("geoloogiapädevuse tagamise ülesandega riigiasutus") kasuks.</w:t>
      </w:r>
    </w:p>
  </w:comment>
  <w:comment w:id="93" w:author="Merike Koppel JM" w:date="2024-05-31T09:31:00Z" w:initials="MKJ">
    <w:p w14:paraId="36CED156" w14:textId="59B0ED58" w:rsidR="006347F2" w:rsidRDefault="006347F2" w:rsidP="00880E06">
      <w:pPr>
        <w:pStyle w:val="Kommentaaritekst"/>
      </w:pPr>
      <w:r>
        <w:rPr>
          <w:rStyle w:val="Kommentaariviide"/>
        </w:rPr>
        <w:annotationRef/>
      </w:r>
      <w:r>
        <w:t>Siin on mõnes paragrahvis vaja lisada sõna "geoloogiapädevus" järele koma ja mõnes, kus see jääb nt lause lõppu, koma lisada vaja ei ole. Et seda rõhutada, tuleks eraldi punktides vormistada: komaga ja komata … kui just ei otsustata minu pakutud variandi ("geoloogiapädevuse tagamise ülesandega riigiasutus") kasuks</w:t>
      </w:r>
    </w:p>
  </w:comment>
  <w:comment w:id="98" w:author="Merike Koppel JM" w:date="2024-05-31T09:33:00Z" w:initials="MKJ">
    <w:p w14:paraId="1F2038FA" w14:textId="77777777" w:rsidR="006347F2" w:rsidRDefault="006347F2" w:rsidP="00F679B0">
      <w:pPr>
        <w:pStyle w:val="Kommentaaritekst"/>
      </w:pPr>
      <w:r>
        <w:rPr>
          <w:rStyle w:val="Kommentaariviide"/>
        </w:rPr>
        <w:annotationRef/>
      </w:r>
      <w:r>
        <w:t>koma</w:t>
      </w:r>
    </w:p>
  </w:comment>
  <w:comment w:id="102" w:author="Merike Koppel JM" w:date="2024-05-30T14:11:00Z" w:initials="MKJ">
    <w:p w14:paraId="6DDB8D9B" w14:textId="2C2B30D0" w:rsidR="0016240D" w:rsidRDefault="0016240D" w:rsidP="00090158">
      <w:pPr>
        <w:pStyle w:val="Kommentaaritekst"/>
      </w:pPr>
      <w:r>
        <w:rPr>
          <w:rStyle w:val="Kommentaariviide"/>
        </w:rPr>
        <w:annotationRef/>
      </w:r>
      <w:r>
        <w:t>Seda lõiget muutes tuleb sinna erinevalt teistest selle punktiga muudetavatest lõigetest lisada ka koma: "riigiasutust, kelle ülesanne on tagada riigi geoloogiapädevu</w:t>
      </w:r>
      <w:r>
        <w:rPr>
          <w:highlight w:val="yellow"/>
        </w:rPr>
        <w:t>s,</w:t>
      </w:r>
      <w:r>
        <w:t>", mistõttu tuleks eraldi punktina vormistada, kui nüüd just ei otsustata minu pakutud versiooni - "riigi geoloogiapädevuse tagamise ülesandega riigiasutus" kasuks.</w:t>
      </w:r>
    </w:p>
  </w:comment>
  <w:comment w:id="107" w:author="Merike Koppel JM" w:date="2024-05-30T14:16:00Z" w:initials="MKJ">
    <w:p w14:paraId="5748A89C" w14:textId="77777777" w:rsidR="004F5770" w:rsidRDefault="00EE5276" w:rsidP="00C1038D">
      <w:pPr>
        <w:pStyle w:val="Kommentaaritekst"/>
      </w:pPr>
      <w:r>
        <w:rPr>
          <w:rStyle w:val="Kommentaariviide"/>
        </w:rPr>
        <w:annotationRef/>
      </w:r>
      <w:r w:rsidR="004F5770">
        <w:t>Kas siin ei võiks sõnastada lühidalt: "seaduses asendatakse"?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C85F00" w15:done="0"/>
  <w15:commentEx w15:paraId="3C8D612B" w15:done="0"/>
  <w15:commentEx w15:paraId="4622B874" w15:done="0"/>
  <w15:commentEx w15:paraId="717D518A" w15:done="0"/>
  <w15:commentEx w15:paraId="1E72203E" w15:done="0"/>
  <w15:commentEx w15:paraId="010D7509" w15:done="0"/>
  <w15:commentEx w15:paraId="20AB74DC" w15:done="0"/>
  <w15:commentEx w15:paraId="63EC81ED" w15:done="0"/>
  <w15:commentEx w15:paraId="3D74CEEF" w15:done="0"/>
  <w15:commentEx w15:paraId="26179F89" w15:done="0"/>
  <w15:commentEx w15:paraId="2FB4707E" w15:done="0"/>
  <w15:commentEx w15:paraId="77A688AB" w15:done="0"/>
  <w15:commentEx w15:paraId="1EA52800" w15:done="0"/>
  <w15:commentEx w15:paraId="36CED156" w15:done="0"/>
  <w15:commentEx w15:paraId="1F2038FA" w15:done="0"/>
  <w15:commentEx w15:paraId="6DDB8D9B" w15:done="0"/>
  <w15:commentEx w15:paraId="5748A8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2BD57" w16cex:dateUtc="2024-05-30T05:54:00Z"/>
  <w16cex:commentExtensible w16cex:durableId="2A02BE8B" w16cex:dateUtc="2024-05-30T05:59:00Z"/>
  <w16cex:commentExtensible w16cex:durableId="2A040C23" w16cex:dateUtc="2024-05-31T05:43:00Z"/>
  <w16cex:commentExtensible w16cex:durableId="2A02CA1D" w16cex:dateUtc="2024-05-30T06:49:00Z"/>
  <w16cex:commentExtensible w16cex:durableId="2A02CB07" w16cex:dateUtc="2024-05-30T06:53:00Z"/>
  <w16cex:commentExtensible w16cex:durableId="2A02CB6E" w16cex:dateUtc="2024-05-30T06:54:00Z"/>
  <w16cex:commentExtensible w16cex:durableId="2A040CCA" w16cex:dateUtc="2024-05-31T05:46:00Z"/>
  <w16cex:commentExtensible w16cex:durableId="2A02DFB5" w16cex:dateUtc="2024-05-30T08:21:00Z"/>
  <w16cex:commentExtensible w16cex:durableId="2A02E108" w16cex:dateUtc="2024-05-30T08:27:00Z"/>
  <w16cex:commentExtensible w16cex:durableId="2A02E725" w16cex:dateUtc="2024-05-30T08:53:00Z"/>
  <w16cex:commentExtensible w16cex:durableId="2A030370" w16cex:dateUtc="2024-05-30T10:53:00Z"/>
  <w16cex:commentExtensible w16cex:durableId="2A02E768" w16cex:dateUtc="2024-05-30T08:54:00Z"/>
  <w16cex:commentExtensible w16cex:durableId="2A041994" w16cex:dateUtc="2024-05-31T06:40:00Z"/>
  <w16cex:commentExtensible w16cex:durableId="2A04176A" w16cex:dateUtc="2024-05-31T06:31:00Z"/>
  <w16cex:commentExtensible w16cex:durableId="2A0417EF" w16cex:dateUtc="2024-05-31T06:33:00Z"/>
  <w16cex:commentExtensible w16cex:durableId="2A030778" w16cex:dateUtc="2024-05-30T11:11:00Z"/>
  <w16cex:commentExtensible w16cex:durableId="2A0308BE" w16cex:dateUtc="2024-05-30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C85F00" w16cid:durableId="2A02BD57"/>
  <w16cid:commentId w16cid:paraId="3C8D612B" w16cid:durableId="2A02BE8B"/>
  <w16cid:commentId w16cid:paraId="4622B874" w16cid:durableId="2A040C23"/>
  <w16cid:commentId w16cid:paraId="717D518A" w16cid:durableId="2A02CA1D"/>
  <w16cid:commentId w16cid:paraId="1E72203E" w16cid:durableId="2A02CB07"/>
  <w16cid:commentId w16cid:paraId="010D7509" w16cid:durableId="2A02CB6E"/>
  <w16cid:commentId w16cid:paraId="20AB74DC" w16cid:durableId="2A040CCA"/>
  <w16cid:commentId w16cid:paraId="63EC81ED" w16cid:durableId="2A02DFB5"/>
  <w16cid:commentId w16cid:paraId="3D74CEEF" w16cid:durableId="2A02E108"/>
  <w16cid:commentId w16cid:paraId="26179F89" w16cid:durableId="2A02E725"/>
  <w16cid:commentId w16cid:paraId="2FB4707E" w16cid:durableId="2A030370"/>
  <w16cid:commentId w16cid:paraId="77A688AB" w16cid:durableId="2A02E768"/>
  <w16cid:commentId w16cid:paraId="1EA52800" w16cid:durableId="2A041994"/>
  <w16cid:commentId w16cid:paraId="36CED156" w16cid:durableId="2A04176A"/>
  <w16cid:commentId w16cid:paraId="1F2038FA" w16cid:durableId="2A0417EF"/>
  <w16cid:commentId w16cid:paraId="6DDB8D9B" w16cid:durableId="2A030778"/>
  <w16cid:commentId w16cid:paraId="5748A89C" w16cid:durableId="2A0308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A4165"/>
    <w:multiLevelType w:val="hybridMultilevel"/>
    <w:tmpl w:val="0C70774E"/>
    <w:lvl w:ilvl="0" w:tplc="34E0CC52">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D61FC8B"/>
    <w:multiLevelType w:val="hybridMultilevel"/>
    <w:tmpl w:val="0D028C3A"/>
    <w:lvl w:ilvl="0" w:tplc="FFFFFFFF">
      <w:start w:val="1"/>
      <w:numFmt w:val="decimal"/>
      <w:lvlText w:val="%1)"/>
      <w:lvlJc w:val="left"/>
      <w:pPr>
        <w:ind w:left="720" w:hanging="360"/>
      </w:pPr>
    </w:lvl>
    <w:lvl w:ilvl="1" w:tplc="3C3E8608">
      <w:start w:val="1"/>
      <w:numFmt w:val="lowerLetter"/>
      <w:lvlText w:val="%2."/>
      <w:lvlJc w:val="left"/>
      <w:pPr>
        <w:ind w:left="1440" w:hanging="360"/>
      </w:pPr>
    </w:lvl>
    <w:lvl w:ilvl="2" w:tplc="53CC4608">
      <w:start w:val="1"/>
      <w:numFmt w:val="lowerRoman"/>
      <w:lvlText w:val="%3."/>
      <w:lvlJc w:val="right"/>
      <w:pPr>
        <w:ind w:left="2160" w:hanging="180"/>
      </w:pPr>
    </w:lvl>
    <w:lvl w:ilvl="3" w:tplc="158CF604">
      <w:start w:val="1"/>
      <w:numFmt w:val="decimal"/>
      <w:lvlText w:val="%4."/>
      <w:lvlJc w:val="left"/>
      <w:pPr>
        <w:ind w:left="2880" w:hanging="360"/>
      </w:pPr>
    </w:lvl>
    <w:lvl w:ilvl="4" w:tplc="80BAF75C">
      <w:start w:val="1"/>
      <w:numFmt w:val="lowerLetter"/>
      <w:lvlText w:val="%5."/>
      <w:lvlJc w:val="left"/>
      <w:pPr>
        <w:ind w:left="3600" w:hanging="360"/>
      </w:pPr>
    </w:lvl>
    <w:lvl w:ilvl="5" w:tplc="0E82E454">
      <w:start w:val="1"/>
      <w:numFmt w:val="lowerRoman"/>
      <w:lvlText w:val="%6."/>
      <w:lvlJc w:val="right"/>
      <w:pPr>
        <w:ind w:left="4320" w:hanging="180"/>
      </w:pPr>
    </w:lvl>
    <w:lvl w:ilvl="6" w:tplc="1E261284">
      <w:start w:val="1"/>
      <w:numFmt w:val="decimal"/>
      <w:lvlText w:val="%7."/>
      <w:lvlJc w:val="left"/>
      <w:pPr>
        <w:ind w:left="5040" w:hanging="360"/>
      </w:pPr>
    </w:lvl>
    <w:lvl w:ilvl="7" w:tplc="A6EACCEE">
      <w:start w:val="1"/>
      <w:numFmt w:val="lowerLetter"/>
      <w:lvlText w:val="%8."/>
      <w:lvlJc w:val="left"/>
      <w:pPr>
        <w:ind w:left="5760" w:hanging="360"/>
      </w:pPr>
    </w:lvl>
    <w:lvl w:ilvl="8" w:tplc="86B0B892">
      <w:start w:val="1"/>
      <w:numFmt w:val="lowerRoman"/>
      <w:lvlText w:val="%9."/>
      <w:lvlJc w:val="right"/>
      <w:pPr>
        <w:ind w:left="6480" w:hanging="180"/>
      </w:pPr>
    </w:lvl>
  </w:abstractNum>
  <w:num w:numId="1" w16cid:durableId="153184297">
    <w:abstractNumId w:val="1"/>
  </w:num>
  <w:num w:numId="2" w16cid:durableId="17359356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C9"/>
    <w:rsid w:val="0000235B"/>
    <w:rsid w:val="00002DE3"/>
    <w:rsid w:val="00005534"/>
    <w:rsid w:val="00006C51"/>
    <w:rsid w:val="000126CF"/>
    <w:rsid w:val="00027820"/>
    <w:rsid w:val="00032A6C"/>
    <w:rsid w:val="000339A8"/>
    <w:rsid w:val="000361C1"/>
    <w:rsid w:val="00044237"/>
    <w:rsid w:val="00045FD5"/>
    <w:rsid w:val="00047285"/>
    <w:rsid w:val="00051B32"/>
    <w:rsid w:val="000676CC"/>
    <w:rsid w:val="000766B4"/>
    <w:rsid w:val="00084240"/>
    <w:rsid w:val="00085E7F"/>
    <w:rsid w:val="00090259"/>
    <w:rsid w:val="00091DE5"/>
    <w:rsid w:val="00091E90"/>
    <w:rsid w:val="000924FC"/>
    <w:rsid w:val="000926FE"/>
    <w:rsid w:val="00092722"/>
    <w:rsid w:val="0009616D"/>
    <w:rsid w:val="0009763D"/>
    <w:rsid w:val="000A029E"/>
    <w:rsid w:val="000A4AB3"/>
    <w:rsid w:val="000B15AA"/>
    <w:rsid w:val="000B16E1"/>
    <w:rsid w:val="000B35D0"/>
    <w:rsid w:val="000B608A"/>
    <w:rsid w:val="000C115F"/>
    <w:rsid w:val="000C2815"/>
    <w:rsid w:val="000D6862"/>
    <w:rsid w:val="000E1B93"/>
    <w:rsid w:val="000E77FC"/>
    <w:rsid w:val="000E7FD4"/>
    <w:rsid w:val="00101225"/>
    <w:rsid w:val="00104979"/>
    <w:rsid w:val="00105D53"/>
    <w:rsid w:val="00110A78"/>
    <w:rsid w:val="0011552A"/>
    <w:rsid w:val="00117863"/>
    <w:rsid w:val="00125547"/>
    <w:rsid w:val="0014161D"/>
    <w:rsid w:val="00146258"/>
    <w:rsid w:val="001464A6"/>
    <w:rsid w:val="00150C66"/>
    <w:rsid w:val="001516A2"/>
    <w:rsid w:val="00152649"/>
    <w:rsid w:val="00153349"/>
    <w:rsid w:val="00160557"/>
    <w:rsid w:val="0016154D"/>
    <w:rsid w:val="00162160"/>
    <w:rsid w:val="0016240D"/>
    <w:rsid w:val="00163405"/>
    <w:rsid w:val="0017034C"/>
    <w:rsid w:val="0018396A"/>
    <w:rsid w:val="001855CB"/>
    <w:rsid w:val="00185A82"/>
    <w:rsid w:val="001B15B5"/>
    <w:rsid w:val="001B3764"/>
    <w:rsid w:val="001B5812"/>
    <w:rsid w:val="001C013D"/>
    <w:rsid w:val="001C51D1"/>
    <w:rsid w:val="001C576F"/>
    <w:rsid w:val="001C596F"/>
    <w:rsid w:val="001C6190"/>
    <w:rsid w:val="001D197D"/>
    <w:rsid w:val="001D1B23"/>
    <w:rsid w:val="001D422B"/>
    <w:rsid w:val="001D493B"/>
    <w:rsid w:val="001D7A26"/>
    <w:rsid w:val="001E0CED"/>
    <w:rsid w:val="001E1C6D"/>
    <w:rsid w:val="001F0E12"/>
    <w:rsid w:val="001F6B17"/>
    <w:rsid w:val="0020337F"/>
    <w:rsid w:val="00207CD0"/>
    <w:rsid w:val="00216311"/>
    <w:rsid w:val="00226028"/>
    <w:rsid w:val="00233CC1"/>
    <w:rsid w:val="002439CA"/>
    <w:rsid w:val="002604EF"/>
    <w:rsid w:val="00260F9A"/>
    <w:rsid w:val="00264184"/>
    <w:rsid w:val="0027558F"/>
    <w:rsid w:val="002808FB"/>
    <w:rsid w:val="00286D70"/>
    <w:rsid w:val="0029753B"/>
    <w:rsid w:val="002A3F1B"/>
    <w:rsid w:val="002A5290"/>
    <w:rsid w:val="002A58D8"/>
    <w:rsid w:val="002A5DA3"/>
    <w:rsid w:val="002A6452"/>
    <w:rsid w:val="002A7225"/>
    <w:rsid w:val="002B0091"/>
    <w:rsid w:val="002B2E33"/>
    <w:rsid w:val="002C47EF"/>
    <w:rsid w:val="002C64A2"/>
    <w:rsid w:val="002D043B"/>
    <w:rsid w:val="002D4B66"/>
    <w:rsid w:val="002D65DB"/>
    <w:rsid w:val="002D7B5B"/>
    <w:rsid w:val="002E4788"/>
    <w:rsid w:val="002E4B4B"/>
    <w:rsid w:val="003028C1"/>
    <w:rsid w:val="003172A7"/>
    <w:rsid w:val="00330397"/>
    <w:rsid w:val="00343FCC"/>
    <w:rsid w:val="00363C21"/>
    <w:rsid w:val="0037042B"/>
    <w:rsid w:val="00372B3B"/>
    <w:rsid w:val="003736CF"/>
    <w:rsid w:val="00383AFA"/>
    <w:rsid w:val="00390118"/>
    <w:rsid w:val="003A18E1"/>
    <w:rsid w:val="003A40CD"/>
    <w:rsid w:val="003A5F3B"/>
    <w:rsid w:val="003B07C3"/>
    <w:rsid w:val="003C1C84"/>
    <w:rsid w:val="003C2385"/>
    <w:rsid w:val="003C4813"/>
    <w:rsid w:val="003D060D"/>
    <w:rsid w:val="003D4DD9"/>
    <w:rsid w:val="003D7519"/>
    <w:rsid w:val="003E0EC0"/>
    <w:rsid w:val="003E4EE1"/>
    <w:rsid w:val="003E6ED2"/>
    <w:rsid w:val="00400532"/>
    <w:rsid w:val="004108E5"/>
    <w:rsid w:val="004118D0"/>
    <w:rsid w:val="00424D93"/>
    <w:rsid w:val="0043161E"/>
    <w:rsid w:val="00445D40"/>
    <w:rsid w:val="00446FA2"/>
    <w:rsid w:val="00456C15"/>
    <w:rsid w:val="00467498"/>
    <w:rsid w:val="004858A5"/>
    <w:rsid w:val="00490F17"/>
    <w:rsid w:val="00492A9C"/>
    <w:rsid w:val="004A5D5B"/>
    <w:rsid w:val="004B1591"/>
    <w:rsid w:val="004C3743"/>
    <w:rsid w:val="004F0697"/>
    <w:rsid w:val="004F3B09"/>
    <w:rsid w:val="004F5770"/>
    <w:rsid w:val="004F754E"/>
    <w:rsid w:val="00505650"/>
    <w:rsid w:val="00505A1A"/>
    <w:rsid w:val="00507526"/>
    <w:rsid w:val="00513FFF"/>
    <w:rsid w:val="00520E21"/>
    <w:rsid w:val="00522B7C"/>
    <w:rsid w:val="005235E9"/>
    <w:rsid w:val="0052675D"/>
    <w:rsid w:val="005307EB"/>
    <w:rsid w:val="00533A5C"/>
    <w:rsid w:val="0054376D"/>
    <w:rsid w:val="0054541C"/>
    <w:rsid w:val="005503EF"/>
    <w:rsid w:val="0056254F"/>
    <w:rsid w:val="005769F1"/>
    <w:rsid w:val="00582EA3"/>
    <w:rsid w:val="0058516E"/>
    <w:rsid w:val="00595D22"/>
    <w:rsid w:val="005A6E1F"/>
    <w:rsid w:val="005A7553"/>
    <w:rsid w:val="005B4F94"/>
    <w:rsid w:val="005B6F48"/>
    <w:rsid w:val="005C42C8"/>
    <w:rsid w:val="005C4FE7"/>
    <w:rsid w:val="005C7D8D"/>
    <w:rsid w:val="005D3832"/>
    <w:rsid w:val="005D3F25"/>
    <w:rsid w:val="005D6F28"/>
    <w:rsid w:val="005D79B1"/>
    <w:rsid w:val="005E34B3"/>
    <w:rsid w:val="005E6747"/>
    <w:rsid w:val="005E7836"/>
    <w:rsid w:val="005F0D19"/>
    <w:rsid w:val="005F0F16"/>
    <w:rsid w:val="00600F74"/>
    <w:rsid w:val="00602C84"/>
    <w:rsid w:val="00610E9E"/>
    <w:rsid w:val="00620AC4"/>
    <w:rsid w:val="00631ECD"/>
    <w:rsid w:val="006347F2"/>
    <w:rsid w:val="00635467"/>
    <w:rsid w:val="006462E5"/>
    <w:rsid w:val="0065204B"/>
    <w:rsid w:val="006608A9"/>
    <w:rsid w:val="00661EEC"/>
    <w:rsid w:val="00662915"/>
    <w:rsid w:val="00667616"/>
    <w:rsid w:val="006762A3"/>
    <w:rsid w:val="00695DDB"/>
    <w:rsid w:val="0069758D"/>
    <w:rsid w:val="006A712B"/>
    <w:rsid w:val="006B0943"/>
    <w:rsid w:val="006C33E5"/>
    <w:rsid w:val="006C42BA"/>
    <w:rsid w:val="006C4830"/>
    <w:rsid w:val="006D4E12"/>
    <w:rsid w:val="006F64B9"/>
    <w:rsid w:val="006F680F"/>
    <w:rsid w:val="00703B2F"/>
    <w:rsid w:val="0071120C"/>
    <w:rsid w:val="00722DAC"/>
    <w:rsid w:val="007248EB"/>
    <w:rsid w:val="00724930"/>
    <w:rsid w:val="00733A37"/>
    <w:rsid w:val="00735F77"/>
    <w:rsid w:val="00743B9C"/>
    <w:rsid w:val="007463D0"/>
    <w:rsid w:val="0076157B"/>
    <w:rsid w:val="00764CC3"/>
    <w:rsid w:val="00765350"/>
    <w:rsid w:val="00770BD8"/>
    <w:rsid w:val="00770FB3"/>
    <w:rsid w:val="0077430A"/>
    <w:rsid w:val="00776097"/>
    <w:rsid w:val="00777FBC"/>
    <w:rsid w:val="0078116F"/>
    <w:rsid w:val="007813C9"/>
    <w:rsid w:val="00783451"/>
    <w:rsid w:val="00785634"/>
    <w:rsid w:val="00792E8E"/>
    <w:rsid w:val="007949E0"/>
    <w:rsid w:val="007C0ED8"/>
    <w:rsid w:val="007C1B52"/>
    <w:rsid w:val="007C690A"/>
    <w:rsid w:val="007C7EC4"/>
    <w:rsid w:val="007D48CB"/>
    <w:rsid w:val="007D546F"/>
    <w:rsid w:val="007D7251"/>
    <w:rsid w:val="007E74A1"/>
    <w:rsid w:val="007F412F"/>
    <w:rsid w:val="007F4EA3"/>
    <w:rsid w:val="007F74EC"/>
    <w:rsid w:val="00802731"/>
    <w:rsid w:val="008104A8"/>
    <w:rsid w:val="00813909"/>
    <w:rsid w:val="008203DD"/>
    <w:rsid w:val="00820861"/>
    <w:rsid w:val="00822D3F"/>
    <w:rsid w:val="00826130"/>
    <w:rsid w:val="00827FE8"/>
    <w:rsid w:val="00832597"/>
    <w:rsid w:val="00832F40"/>
    <w:rsid w:val="008334C5"/>
    <w:rsid w:val="00835F9A"/>
    <w:rsid w:val="0084203C"/>
    <w:rsid w:val="008623A8"/>
    <w:rsid w:val="00875E50"/>
    <w:rsid w:val="00876764"/>
    <w:rsid w:val="008771FD"/>
    <w:rsid w:val="00890126"/>
    <w:rsid w:val="008927BB"/>
    <w:rsid w:val="008946CE"/>
    <w:rsid w:val="00896400"/>
    <w:rsid w:val="008A536E"/>
    <w:rsid w:val="008B078A"/>
    <w:rsid w:val="008B7A61"/>
    <w:rsid w:val="008C0E2D"/>
    <w:rsid w:val="008C31F1"/>
    <w:rsid w:val="008C37C0"/>
    <w:rsid w:val="008C7914"/>
    <w:rsid w:val="008E06B1"/>
    <w:rsid w:val="008E2639"/>
    <w:rsid w:val="008F234A"/>
    <w:rsid w:val="008F2ED5"/>
    <w:rsid w:val="008F6A27"/>
    <w:rsid w:val="009013D6"/>
    <w:rsid w:val="009078D2"/>
    <w:rsid w:val="009102FF"/>
    <w:rsid w:val="00915527"/>
    <w:rsid w:val="00917A16"/>
    <w:rsid w:val="00921099"/>
    <w:rsid w:val="00924AD7"/>
    <w:rsid w:val="00925027"/>
    <w:rsid w:val="00927501"/>
    <w:rsid w:val="009426BE"/>
    <w:rsid w:val="00952DD3"/>
    <w:rsid w:val="00956824"/>
    <w:rsid w:val="009637C1"/>
    <w:rsid w:val="0097292C"/>
    <w:rsid w:val="00973CF1"/>
    <w:rsid w:val="00973E34"/>
    <w:rsid w:val="009962DD"/>
    <w:rsid w:val="009C7B86"/>
    <w:rsid w:val="009D551B"/>
    <w:rsid w:val="009E0E04"/>
    <w:rsid w:val="009E3EE8"/>
    <w:rsid w:val="00A04426"/>
    <w:rsid w:val="00A0769C"/>
    <w:rsid w:val="00A1207B"/>
    <w:rsid w:val="00A22339"/>
    <w:rsid w:val="00A23C6C"/>
    <w:rsid w:val="00A31CC9"/>
    <w:rsid w:val="00A379FB"/>
    <w:rsid w:val="00A45BBA"/>
    <w:rsid w:val="00A55B07"/>
    <w:rsid w:val="00A65CA9"/>
    <w:rsid w:val="00A7050D"/>
    <w:rsid w:val="00A7323C"/>
    <w:rsid w:val="00AA503A"/>
    <w:rsid w:val="00AB3EAE"/>
    <w:rsid w:val="00AB62CB"/>
    <w:rsid w:val="00AD2F4E"/>
    <w:rsid w:val="00AD6E6D"/>
    <w:rsid w:val="00AE01FE"/>
    <w:rsid w:val="00AE6FB0"/>
    <w:rsid w:val="00AE789D"/>
    <w:rsid w:val="00AF0759"/>
    <w:rsid w:val="00AF5033"/>
    <w:rsid w:val="00AF50F9"/>
    <w:rsid w:val="00AF662C"/>
    <w:rsid w:val="00B04CE1"/>
    <w:rsid w:val="00B12F97"/>
    <w:rsid w:val="00B24402"/>
    <w:rsid w:val="00B3088B"/>
    <w:rsid w:val="00B37D49"/>
    <w:rsid w:val="00B51F6A"/>
    <w:rsid w:val="00B6218D"/>
    <w:rsid w:val="00B6296B"/>
    <w:rsid w:val="00B63B20"/>
    <w:rsid w:val="00B6757F"/>
    <w:rsid w:val="00B75957"/>
    <w:rsid w:val="00B76C0C"/>
    <w:rsid w:val="00B77D5E"/>
    <w:rsid w:val="00B92939"/>
    <w:rsid w:val="00B9319D"/>
    <w:rsid w:val="00B934A4"/>
    <w:rsid w:val="00BA09B4"/>
    <w:rsid w:val="00BB10B5"/>
    <w:rsid w:val="00BB3B5E"/>
    <w:rsid w:val="00BB77EA"/>
    <w:rsid w:val="00BC149A"/>
    <w:rsid w:val="00BC7E44"/>
    <w:rsid w:val="00BE26DC"/>
    <w:rsid w:val="00BE601F"/>
    <w:rsid w:val="00BE7FAB"/>
    <w:rsid w:val="00BF51EC"/>
    <w:rsid w:val="00BF7602"/>
    <w:rsid w:val="00C036F4"/>
    <w:rsid w:val="00C072CD"/>
    <w:rsid w:val="00C07815"/>
    <w:rsid w:val="00C166C6"/>
    <w:rsid w:val="00C2065B"/>
    <w:rsid w:val="00C22E63"/>
    <w:rsid w:val="00C30DCB"/>
    <w:rsid w:val="00C3306F"/>
    <w:rsid w:val="00C3603D"/>
    <w:rsid w:val="00C36837"/>
    <w:rsid w:val="00C4262B"/>
    <w:rsid w:val="00C45A1C"/>
    <w:rsid w:val="00C7615C"/>
    <w:rsid w:val="00C9092B"/>
    <w:rsid w:val="00CA455D"/>
    <w:rsid w:val="00CB57BD"/>
    <w:rsid w:val="00CC0EEB"/>
    <w:rsid w:val="00CC152A"/>
    <w:rsid w:val="00CD3D55"/>
    <w:rsid w:val="00CD53C4"/>
    <w:rsid w:val="00CD68D8"/>
    <w:rsid w:val="00CD72C9"/>
    <w:rsid w:val="00CF2F6E"/>
    <w:rsid w:val="00CF3B42"/>
    <w:rsid w:val="00CF4195"/>
    <w:rsid w:val="00CF52E8"/>
    <w:rsid w:val="00CF63DF"/>
    <w:rsid w:val="00D0131D"/>
    <w:rsid w:val="00D01502"/>
    <w:rsid w:val="00D13E0F"/>
    <w:rsid w:val="00D200B5"/>
    <w:rsid w:val="00D20A49"/>
    <w:rsid w:val="00D236DF"/>
    <w:rsid w:val="00D24322"/>
    <w:rsid w:val="00D249FB"/>
    <w:rsid w:val="00D27967"/>
    <w:rsid w:val="00D36F0F"/>
    <w:rsid w:val="00D572FB"/>
    <w:rsid w:val="00D665DE"/>
    <w:rsid w:val="00D67520"/>
    <w:rsid w:val="00D71BA0"/>
    <w:rsid w:val="00D731D4"/>
    <w:rsid w:val="00D77565"/>
    <w:rsid w:val="00D838FF"/>
    <w:rsid w:val="00D902F9"/>
    <w:rsid w:val="00DA2939"/>
    <w:rsid w:val="00DA546E"/>
    <w:rsid w:val="00DB284F"/>
    <w:rsid w:val="00DB7EA3"/>
    <w:rsid w:val="00DC2036"/>
    <w:rsid w:val="00DD160F"/>
    <w:rsid w:val="00DD697F"/>
    <w:rsid w:val="00DE1E25"/>
    <w:rsid w:val="00DF0117"/>
    <w:rsid w:val="00DF53EB"/>
    <w:rsid w:val="00E014C1"/>
    <w:rsid w:val="00E014DE"/>
    <w:rsid w:val="00E04414"/>
    <w:rsid w:val="00E124F0"/>
    <w:rsid w:val="00E16433"/>
    <w:rsid w:val="00E2032E"/>
    <w:rsid w:val="00E22AA4"/>
    <w:rsid w:val="00E4127A"/>
    <w:rsid w:val="00E46FD3"/>
    <w:rsid w:val="00E603D4"/>
    <w:rsid w:val="00E67AE3"/>
    <w:rsid w:val="00E75D47"/>
    <w:rsid w:val="00E82969"/>
    <w:rsid w:val="00E8604A"/>
    <w:rsid w:val="00E862AA"/>
    <w:rsid w:val="00E866C1"/>
    <w:rsid w:val="00E947BD"/>
    <w:rsid w:val="00E9684B"/>
    <w:rsid w:val="00EA280E"/>
    <w:rsid w:val="00EB377C"/>
    <w:rsid w:val="00EC1122"/>
    <w:rsid w:val="00EC2963"/>
    <w:rsid w:val="00EC36C7"/>
    <w:rsid w:val="00EC4A93"/>
    <w:rsid w:val="00EC7306"/>
    <w:rsid w:val="00ED6085"/>
    <w:rsid w:val="00ED6C50"/>
    <w:rsid w:val="00EE5236"/>
    <w:rsid w:val="00EE5276"/>
    <w:rsid w:val="00EE55C8"/>
    <w:rsid w:val="00EE61F4"/>
    <w:rsid w:val="00EF4D38"/>
    <w:rsid w:val="00EF75A6"/>
    <w:rsid w:val="00F0028C"/>
    <w:rsid w:val="00F05FAF"/>
    <w:rsid w:val="00F1486C"/>
    <w:rsid w:val="00F15FAC"/>
    <w:rsid w:val="00F205A1"/>
    <w:rsid w:val="00F44D64"/>
    <w:rsid w:val="00F44F4A"/>
    <w:rsid w:val="00F456C9"/>
    <w:rsid w:val="00F45B5A"/>
    <w:rsid w:val="00F46FA2"/>
    <w:rsid w:val="00F49771"/>
    <w:rsid w:val="00F56620"/>
    <w:rsid w:val="00F64FA6"/>
    <w:rsid w:val="00F704F2"/>
    <w:rsid w:val="00F70E67"/>
    <w:rsid w:val="00F72278"/>
    <w:rsid w:val="00F757ED"/>
    <w:rsid w:val="00F77FDC"/>
    <w:rsid w:val="00F83798"/>
    <w:rsid w:val="00FA5049"/>
    <w:rsid w:val="00FB3EAE"/>
    <w:rsid w:val="00FC6C2F"/>
    <w:rsid w:val="00FD7258"/>
    <w:rsid w:val="00FE4509"/>
    <w:rsid w:val="00FE7FCC"/>
    <w:rsid w:val="0127CEF6"/>
    <w:rsid w:val="018F8CEA"/>
    <w:rsid w:val="0202C3B7"/>
    <w:rsid w:val="021453BF"/>
    <w:rsid w:val="024BC826"/>
    <w:rsid w:val="02D28BA1"/>
    <w:rsid w:val="03AE4691"/>
    <w:rsid w:val="03F92BC0"/>
    <w:rsid w:val="03FC98CA"/>
    <w:rsid w:val="04E10AA9"/>
    <w:rsid w:val="055B3714"/>
    <w:rsid w:val="05E1567E"/>
    <w:rsid w:val="060A2C63"/>
    <w:rsid w:val="06C5685A"/>
    <w:rsid w:val="06D3EC2A"/>
    <w:rsid w:val="06F00271"/>
    <w:rsid w:val="06FCDC92"/>
    <w:rsid w:val="07A5FCC4"/>
    <w:rsid w:val="07F8796A"/>
    <w:rsid w:val="081BF893"/>
    <w:rsid w:val="0832A31E"/>
    <w:rsid w:val="084938F3"/>
    <w:rsid w:val="0AA579DA"/>
    <w:rsid w:val="0B06F832"/>
    <w:rsid w:val="0B79F6B3"/>
    <w:rsid w:val="0C7D9E4F"/>
    <w:rsid w:val="0D246EC9"/>
    <w:rsid w:val="0DB2C94F"/>
    <w:rsid w:val="0DC3C981"/>
    <w:rsid w:val="0E624546"/>
    <w:rsid w:val="0EAA460C"/>
    <w:rsid w:val="10941DD1"/>
    <w:rsid w:val="112661DF"/>
    <w:rsid w:val="11419275"/>
    <w:rsid w:val="11C37BB8"/>
    <w:rsid w:val="1263BB43"/>
    <w:rsid w:val="135C0D09"/>
    <w:rsid w:val="1409C10B"/>
    <w:rsid w:val="1477A230"/>
    <w:rsid w:val="14905B95"/>
    <w:rsid w:val="14B08382"/>
    <w:rsid w:val="1565369C"/>
    <w:rsid w:val="15ED3836"/>
    <w:rsid w:val="160F1556"/>
    <w:rsid w:val="1651351B"/>
    <w:rsid w:val="1695BB8D"/>
    <w:rsid w:val="16EB889A"/>
    <w:rsid w:val="19C63282"/>
    <w:rsid w:val="1A461C54"/>
    <w:rsid w:val="1A5FE29C"/>
    <w:rsid w:val="1AA020C8"/>
    <w:rsid w:val="1ABFF553"/>
    <w:rsid w:val="1BBF641F"/>
    <w:rsid w:val="1BDF938B"/>
    <w:rsid w:val="1BFBB2FD"/>
    <w:rsid w:val="1C5DFF7C"/>
    <w:rsid w:val="1C8B1201"/>
    <w:rsid w:val="1D026C3B"/>
    <w:rsid w:val="1D140B69"/>
    <w:rsid w:val="1DED8D72"/>
    <w:rsid w:val="1E4AB0B0"/>
    <w:rsid w:val="1E5B7C5B"/>
    <w:rsid w:val="1EDDD8DF"/>
    <w:rsid w:val="1F0A3522"/>
    <w:rsid w:val="1FB37406"/>
    <w:rsid w:val="1FBF7AF3"/>
    <w:rsid w:val="20415789"/>
    <w:rsid w:val="21085999"/>
    <w:rsid w:val="21585A99"/>
    <w:rsid w:val="21602A47"/>
    <w:rsid w:val="21B73DE4"/>
    <w:rsid w:val="21D7B100"/>
    <w:rsid w:val="22586C57"/>
    <w:rsid w:val="22D2611E"/>
    <w:rsid w:val="2399A99A"/>
    <w:rsid w:val="23FE7AB2"/>
    <w:rsid w:val="24EEDEA6"/>
    <w:rsid w:val="251A6FAC"/>
    <w:rsid w:val="254602CA"/>
    <w:rsid w:val="257D2BB2"/>
    <w:rsid w:val="25E7B40F"/>
    <w:rsid w:val="26073560"/>
    <w:rsid w:val="26759A8F"/>
    <w:rsid w:val="268C6772"/>
    <w:rsid w:val="26CA095A"/>
    <w:rsid w:val="272E3F19"/>
    <w:rsid w:val="27EA965F"/>
    <w:rsid w:val="2850CE8C"/>
    <w:rsid w:val="289665CC"/>
    <w:rsid w:val="28A606D1"/>
    <w:rsid w:val="28D1F21F"/>
    <w:rsid w:val="2A3661B4"/>
    <w:rsid w:val="2A450ED7"/>
    <w:rsid w:val="2AC4583B"/>
    <w:rsid w:val="2AC7501D"/>
    <w:rsid w:val="2AFB608D"/>
    <w:rsid w:val="2BEC6D36"/>
    <w:rsid w:val="2E0EEDAD"/>
    <w:rsid w:val="2EAEDDB6"/>
    <w:rsid w:val="2F08D6B8"/>
    <w:rsid w:val="2F1DC702"/>
    <w:rsid w:val="2F1E2C7F"/>
    <w:rsid w:val="2F54F93A"/>
    <w:rsid w:val="2F62CA73"/>
    <w:rsid w:val="2F6ACBDC"/>
    <w:rsid w:val="2F94EF49"/>
    <w:rsid w:val="309A133D"/>
    <w:rsid w:val="30B99763"/>
    <w:rsid w:val="31C617BF"/>
    <w:rsid w:val="31E06B27"/>
    <w:rsid w:val="32A3FB7E"/>
    <w:rsid w:val="345D6488"/>
    <w:rsid w:val="34AC9FD7"/>
    <w:rsid w:val="365C7452"/>
    <w:rsid w:val="374BDB66"/>
    <w:rsid w:val="376425BA"/>
    <w:rsid w:val="38D8ECE6"/>
    <w:rsid w:val="39BF65DA"/>
    <w:rsid w:val="3AF1EF6B"/>
    <w:rsid w:val="3B1AAB39"/>
    <w:rsid w:val="3B5B363B"/>
    <w:rsid w:val="3BF990B6"/>
    <w:rsid w:val="3C4674CF"/>
    <w:rsid w:val="3C67FB86"/>
    <w:rsid w:val="3CC96EF9"/>
    <w:rsid w:val="3D30B086"/>
    <w:rsid w:val="3E075885"/>
    <w:rsid w:val="3E448D91"/>
    <w:rsid w:val="3E4A14FC"/>
    <w:rsid w:val="3EAE4712"/>
    <w:rsid w:val="3EFB5C4A"/>
    <w:rsid w:val="3FBCE98B"/>
    <w:rsid w:val="3FCB436A"/>
    <w:rsid w:val="4008C0D4"/>
    <w:rsid w:val="407ACCC1"/>
    <w:rsid w:val="409A30CD"/>
    <w:rsid w:val="40E8F957"/>
    <w:rsid w:val="4131EE05"/>
    <w:rsid w:val="4203E52A"/>
    <w:rsid w:val="441D9149"/>
    <w:rsid w:val="45010289"/>
    <w:rsid w:val="456DB3FE"/>
    <w:rsid w:val="45F2E61C"/>
    <w:rsid w:val="4949266D"/>
    <w:rsid w:val="49DDAB30"/>
    <w:rsid w:val="49F60B31"/>
    <w:rsid w:val="4A543FD2"/>
    <w:rsid w:val="4A7D4285"/>
    <w:rsid w:val="4AAD6D1A"/>
    <w:rsid w:val="4B22B401"/>
    <w:rsid w:val="4B577EFF"/>
    <w:rsid w:val="4B5E92C3"/>
    <w:rsid w:val="4B60CD4B"/>
    <w:rsid w:val="4BD4BEA1"/>
    <w:rsid w:val="4E493FF7"/>
    <w:rsid w:val="5047A2DF"/>
    <w:rsid w:val="50B61EEE"/>
    <w:rsid w:val="50E316CB"/>
    <w:rsid w:val="514060FD"/>
    <w:rsid w:val="52600F84"/>
    <w:rsid w:val="52671A83"/>
    <w:rsid w:val="52A04855"/>
    <w:rsid w:val="53571884"/>
    <w:rsid w:val="53E0C784"/>
    <w:rsid w:val="53E3FC47"/>
    <w:rsid w:val="5490B06A"/>
    <w:rsid w:val="557FCCA8"/>
    <w:rsid w:val="558F2411"/>
    <w:rsid w:val="565279B8"/>
    <w:rsid w:val="56CB09FA"/>
    <w:rsid w:val="572E80A7"/>
    <w:rsid w:val="584B09D6"/>
    <w:rsid w:val="58EB0185"/>
    <w:rsid w:val="59218D93"/>
    <w:rsid w:val="5B25EADB"/>
    <w:rsid w:val="5B66D98E"/>
    <w:rsid w:val="5B916C58"/>
    <w:rsid w:val="5BA13722"/>
    <w:rsid w:val="5CDED75A"/>
    <w:rsid w:val="5CEE549E"/>
    <w:rsid w:val="5D4F6E07"/>
    <w:rsid w:val="5D77C723"/>
    <w:rsid w:val="5DFEDB3C"/>
    <w:rsid w:val="5E3800CF"/>
    <w:rsid w:val="5E75FD58"/>
    <w:rsid w:val="5E928659"/>
    <w:rsid w:val="5E92F5F0"/>
    <w:rsid w:val="5F7BA4CE"/>
    <w:rsid w:val="607C3B10"/>
    <w:rsid w:val="611BAE82"/>
    <w:rsid w:val="611F9B75"/>
    <w:rsid w:val="6153EC95"/>
    <w:rsid w:val="624C4876"/>
    <w:rsid w:val="63C88375"/>
    <w:rsid w:val="64A70130"/>
    <w:rsid w:val="64AFAA7B"/>
    <w:rsid w:val="66A8E02C"/>
    <w:rsid w:val="66E0D7F2"/>
    <w:rsid w:val="67B0B16B"/>
    <w:rsid w:val="68F4119E"/>
    <w:rsid w:val="69B11474"/>
    <w:rsid w:val="6AF814A0"/>
    <w:rsid w:val="6B72FEE3"/>
    <w:rsid w:val="6C2D77C6"/>
    <w:rsid w:val="6CB6735A"/>
    <w:rsid w:val="6CD99B3E"/>
    <w:rsid w:val="6DFE61F2"/>
    <w:rsid w:val="6E39DAD7"/>
    <w:rsid w:val="713273BA"/>
    <w:rsid w:val="7156E57D"/>
    <w:rsid w:val="717B56BD"/>
    <w:rsid w:val="7199E34C"/>
    <w:rsid w:val="725A1AB1"/>
    <w:rsid w:val="72636DFD"/>
    <w:rsid w:val="726CFC0C"/>
    <w:rsid w:val="72B14BBF"/>
    <w:rsid w:val="72DD77C5"/>
    <w:rsid w:val="73348B65"/>
    <w:rsid w:val="761E011A"/>
    <w:rsid w:val="76731B73"/>
    <w:rsid w:val="768A5F87"/>
    <w:rsid w:val="76A00D18"/>
    <w:rsid w:val="76E4D117"/>
    <w:rsid w:val="77C884E1"/>
    <w:rsid w:val="78169699"/>
    <w:rsid w:val="78FD0C34"/>
    <w:rsid w:val="791A7018"/>
    <w:rsid w:val="792BA95A"/>
    <w:rsid w:val="79B5B308"/>
    <w:rsid w:val="79B91723"/>
    <w:rsid w:val="7A15C5A3"/>
    <w:rsid w:val="7A98DC95"/>
    <w:rsid w:val="7AC779BB"/>
    <w:rsid w:val="7AE1153F"/>
    <w:rsid w:val="7AF446BF"/>
    <w:rsid w:val="7B4796FF"/>
    <w:rsid w:val="7B53BF12"/>
    <w:rsid w:val="7B876A66"/>
    <w:rsid w:val="7C4EC489"/>
    <w:rsid w:val="7C634A1C"/>
    <w:rsid w:val="7C90EDB2"/>
    <w:rsid w:val="7CCA7386"/>
    <w:rsid w:val="7D0D66B8"/>
    <w:rsid w:val="7E806BCC"/>
    <w:rsid w:val="7F474B21"/>
    <w:rsid w:val="7F80AFBD"/>
    <w:rsid w:val="7F9AEADE"/>
    <w:rsid w:val="7FE3C939"/>
    <w:rsid w:val="7FF596B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1C849"/>
  <w15:chartTrackingRefBased/>
  <w15:docId w15:val="{9C8D7F7D-EABF-436E-B29A-7CE39AA2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72C9"/>
    <w:pPr>
      <w:spacing w:after="0" w:line="240" w:lineRule="auto"/>
    </w:pPr>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D72C9"/>
    <w:pPr>
      <w:ind w:left="720"/>
      <w:contextualSpacing/>
    </w:pPr>
  </w:style>
  <w:style w:type="paragraph" w:styleId="Normaallaadveeb">
    <w:name w:val="Normal (Web)"/>
    <w:basedOn w:val="Normaallaad"/>
    <w:uiPriority w:val="99"/>
    <w:unhideWhenUsed/>
    <w:rsid w:val="00372B3B"/>
    <w:pPr>
      <w:spacing w:before="240"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832597"/>
  </w:style>
  <w:style w:type="character" w:styleId="Kommentaariviide">
    <w:name w:val="annotation reference"/>
    <w:basedOn w:val="Liguvaikefont"/>
    <w:uiPriority w:val="99"/>
    <w:semiHidden/>
    <w:unhideWhenUsed/>
    <w:rsid w:val="00A7050D"/>
    <w:rPr>
      <w:sz w:val="16"/>
      <w:szCs w:val="16"/>
    </w:rPr>
  </w:style>
  <w:style w:type="paragraph" w:styleId="Kommentaaritekst">
    <w:name w:val="annotation text"/>
    <w:basedOn w:val="Normaallaad"/>
    <w:link w:val="KommentaaritekstMrk"/>
    <w:uiPriority w:val="99"/>
    <w:unhideWhenUsed/>
    <w:rsid w:val="00A7050D"/>
    <w:rPr>
      <w:sz w:val="20"/>
      <w:szCs w:val="20"/>
    </w:rPr>
  </w:style>
  <w:style w:type="character" w:customStyle="1" w:styleId="KommentaaritekstMrk">
    <w:name w:val="Kommentaari tekst Märk"/>
    <w:basedOn w:val="Liguvaikefont"/>
    <w:link w:val="Kommentaaritekst"/>
    <w:uiPriority w:val="99"/>
    <w:rsid w:val="00A7050D"/>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7050D"/>
    <w:rPr>
      <w:b/>
      <w:bCs/>
    </w:rPr>
  </w:style>
  <w:style w:type="character" w:customStyle="1" w:styleId="KommentaariteemaMrk">
    <w:name w:val="Kommentaari teema Märk"/>
    <w:basedOn w:val="KommentaaritekstMrk"/>
    <w:link w:val="Kommentaariteema"/>
    <w:uiPriority w:val="99"/>
    <w:semiHidden/>
    <w:rsid w:val="00A7050D"/>
    <w:rPr>
      <w:b/>
      <w:bCs/>
      <w:kern w:val="0"/>
      <w:sz w:val="20"/>
      <w:szCs w:val="20"/>
      <w14:ligatures w14:val="none"/>
    </w:rPr>
  </w:style>
  <w:style w:type="character" w:styleId="Mainimine">
    <w:name w:val="Mention"/>
    <w:basedOn w:val="Liguvaikefont"/>
    <w:uiPriority w:val="99"/>
    <w:unhideWhenUsed/>
    <w:rPr>
      <w:color w:val="2B579A"/>
      <w:shd w:val="clear" w:color="auto" w:fill="E6E6E6"/>
    </w:rPr>
  </w:style>
  <w:style w:type="paragraph" w:styleId="Redaktsioon">
    <w:name w:val="Revision"/>
    <w:hidden/>
    <w:uiPriority w:val="99"/>
    <w:semiHidden/>
    <w:rsid w:val="008C37C0"/>
    <w:pPr>
      <w:spacing w:after="0" w:line="240" w:lineRule="auto"/>
    </w:pPr>
    <w:rPr>
      <w:kern w:val="0"/>
      <w14:ligatures w14:val="none"/>
    </w:rPr>
  </w:style>
  <w:style w:type="character" w:customStyle="1" w:styleId="mm">
    <w:name w:val="mm"/>
    <w:basedOn w:val="Liguvaikefont"/>
    <w:rsid w:val="00151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9E21D-8648-46B0-BB25-ED03F92DDD86}">
  <ds:schemaRefs>
    <ds:schemaRef ds:uri="http://schemas.microsoft.com/sharepoint/v3/contenttype/forms"/>
  </ds:schemaRefs>
</ds:datastoreItem>
</file>

<file path=customXml/itemProps2.xml><?xml version="1.0" encoding="utf-8"?>
<ds:datastoreItem xmlns:ds="http://schemas.openxmlformats.org/officeDocument/2006/customXml" ds:itemID="{36E675F0-6FEC-4CF4-9DF2-629C1C060B3A}">
  <ds:schemaRefs>
    <ds:schemaRef ds:uri="http://schemas.openxmlformats.org/officeDocument/2006/bibliography"/>
  </ds:schemaRefs>
</ds:datastoreItem>
</file>

<file path=customXml/itemProps3.xml><?xml version="1.0" encoding="utf-8"?>
<ds:datastoreItem xmlns:ds="http://schemas.openxmlformats.org/officeDocument/2006/customXml" ds:itemID="{A8EC37E9-0EFE-421D-B9E8-CA7271F8A49A}">
  <ds:schemaRef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C985C47-05CF-4202-B620-C31DEF302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1969</Words>
  <Characters>11421</Characters>
  <Application>Microsoft Office Word</Application>
  <DocSecurity>0</DocSecurity>
  <Lines>95</Lines>
  <Paragraphs>26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Mari Käbi</cp:lastModifiedBy>
  <cp:revision>7</cp:revision>
  <cp:lastPrinted>2024-04-15T14:19:00Z</cp:lastPrinted>
  <dcterms:created xsi:type="dcterms:W3CDTF">2024-05-30T11:51:00Z</dcterms:created>
  <dcterms:modified xsi:type="dcterms:W3CDTF">2024-05-31T13:15:00Z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